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Michael Westfall</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Language and Composition 11</w:t>
      </w:r>
    </w:p>
    <w:p w:rsidR="00895A04" w:rsidRDefault="00895A04" w:rsidP="003E38F3">
      <w:pPr>
        <w:pStyle w:val="NoSpacing"/>
        <w:spacing w:line="480" w:lineRule="auto"/>
        <w:rPr>
          <w:rFonts w:ascii="Times New Roman" w:hAnsi="Times New Roman" w:cs="Times New Roman"/>
          <w:sz w:val="24"/>
          <w:szCs w:val="24"/>
        </w:rPr>
      </w:pPr>
      <w:smartTag w:uri="urn:schemas-microsoft-com:office:smarttags" w:element="address">
        <w:smartTag w:uri="urn:schemas-microsoft-com:office:smarttags" w:element="Street">
          <w:r>
            <w:rPr>
              <w:rFonts w:ascii="Times New Roman" w:hAnsi="Times New Roman" w:cs="Times New Roman"/>
              <w:sz w:val="24"/>
              <w:szCs w:val="24"/>
            </w:rPr>
            <w:t>Mr. Lane</w:t>
          </w:r>
        </w:smartTag>
      </w:smartTag>
    </w:p>
    <w:p w:rsidR="00895A04" w:rsidRDefault="00B012DB"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15</w:t>
      </w:r>
      <w:r w:rsidR="00895A04">
        <w:rPr>
          <w:rFonts w:ascii="Times New Roman" w:hAnsi="Times New Roman" w:cs="Times New Roman"/>
          <w:sz w:val="24"/>
          <w:szCs w:val="24"/>
        </w:rPr>
        <w:t xml:space="preserve"> May, 2009</w:t>
      </w:r>
    </w:p>
    <w:p w:rsidR="00895A04" w:rsidRDefault="00895A04" w:rsidP="003E38F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Fast-Food: the Bad, the Evil, and the Gross</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b/>
          <w:bCs/>
          <w:sz w:val="24"/>
          <w:szCs w:val="24"/>
          <w:u w:val="single"/>
        </w:rPr>
        <w:t>Section 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Almost every day Americans hear about a </w:t>
      </w:r>
      <w:commentRangeStart w:id="0"/>
      <w:r>
        <w:rPr>
          <w:rFonts w:ascii="Times New Roman" w:hAnsi="Times New Roman" w:cs="Times New Roman"/>
          <w:sz w:val="24"/>
          <w:szCs w:val="24"/>
        </w:rPr>
        <w:t>super-sized problem facing our nation</w:t>
      </w:r>
      <w:commentRangeEnd w:id="0"/>
      <w:r w:rsidR="00DD18BC">
        <w:rPr>
          <w:rStyle w:val="CommentReference"/>
        </w:rPr>
        <w:commentReference w:id="0"/>
      </w:r>
      <w:r>
        <w:rPr>
          <w:rFonts w:ascii="Times New Roman" w:hAnsi="Times New Roman" w:cs="Times New Roman"/>
          <w:sz w:val="24"/>
          <w:szCs w:val="24"/>
        </w:rPr>
        <w:t xml:space="preserve">, obesity. One can barely watch an hour or two of the news without seeing a montage of close </w:t>
      </w:r>
      <w:del w:id="1" w:author=" " w:date="2009-05-22T12:23:00Z">
        <w:r w:rsidDel="00DD18BC">
          <w:rPr>
            <w:rFonts w:ascii="Times New Roman" w:hAnsi="Times New Roman" w:cs="Times New Roman"/>
            <w:sz w:val="24"/>
            <w:szCs w:val="24"/>
          </w:rPr>
          <w:delText xml:space="preserve">up </w:delText>
        </w:r>
      </w:del>
      <w:ins w:id="2" w:author=" " w:date="2009-05-22T12:23:00Z">
        <w:r w:rsidR="00DD18BC">
          <w:rPr>
            <w:rFonts w:ascii="Times New Roman" w:hAnsi="Times New Roman" w:cs="Times New Roman"/>
            <w:sz w:val="24"/>
            <w:szCs w:val="24"/>
          </w:rPr>
          <w:t>up,</w:t>
        </w:r>
      </w:ins>
      <w:r>
        <w:rPr>
          <w:rFonts w:ascii="Times New Roman" w:hAnsi="Times New Roman" w:cs="Times New Roman"/>
          <w:sz w:val="24"/>
          <w:szCs w:val="24"/>
        </w:rPr>
        <w:t xml:space="preserve">wide angle photographs of oversized glutei maximi or of large individuals shoving down on a large order of french-fries. But if obesity is such a problem, </w:t>
      </w:r>
      <w:commentRangeStart w:id="3"/>
      <w:r>
        <w:rPr>
          <w:rFonts w:ascii="Times New Roman" w:hAnsi="Times New Roman" w:cs="Times New Roman"/>
          <w:sz w:val="24"/>
          <w:szCs w:val="24"/>
        </w:rPr>
        <w:t>shouldn’t</w:t>
      </w:r>
      <w:commentRangeEnd w:id="3"/>
      <w:r w:rsidR="00DD18BC">
        <w:rPr>
          <w:rStyle w:val="CommentReference"/>
        </w:rPr>
        <w:commentReference w:id="3"/>
      </w:r>
      <w:r>
        <w:rPr>
          <w:rFonts w:ascii="Times New Roman" w:hAnsi="Times New Roman" w:cs="Times New Roman"/>
          <w:sz w:val="24"/>
          <w:szCs w:val="24"/>
        </w:rPr>
        <w:t xml:space="preserve"> more American be alarmed? And what is the cause of this enormous elephant in the room that no one wishes to address? Very often the cause of such a problem is </w:t>
      </w:r>
      <w:del w:id="4" w:author=" " w:date="2009-05-22T12:23:00Z">
        <w:r w:rsidDel="00DD18BC">
          <w:rPr>
            <w:rFonts w:ascii="Times New Roman" w:hAnsi="Times New Roman" w:cs="Times New Roman"/>
            <w:sz w:val="24"/>
            <w:szCs w:val="24"/>
          </w:rPr>
          <w:delText xml:space="preserve">excess </w:delText>
        </w:r>
      </w:del>
      <w:ins w:id="5" w:author=" " w:date="2009-05-22T12:23:00Z">
        <w:r w:rsidR="00DD18BC">
          <w:rPr>
            <w:rFonts w:ascii="Times New Roman" w:hAnsi="Times New Roman" w:cs="Times New Roman"/>
            <w:sz w:val="24"/>
            <w:szCs w:val="24"/>
          </w:rPr>
          <w:t xml:space="preserve">excessive </w:t>
        </w:r>
      </w:ins>
      <w:r>
        <w:rPr>
          <w:rFonts w:ascii="Times New Roman" w:hAnsi="Times New Roman" w:cs="Times New Roman"/>
          <w:sz w:val="24"/>
          <w:szCs w:val="24"/>
        </w:rPr>
        <w:t>amounts of fast-food. Many people then argue that if over</w:t>
      </w:r>
      <w:commentRangeStart w:id="6"/>
      <w:r>
        <w:rPr>
          <w:rFonts w:ascii="Times New Roman" w:hAnsi="Times New Roman" w:cs="Times New Roman"/>
          <w:sz w:val="24"/>
          <w:szCs w:val="24"/>
        </w:rPr>
        <w:t xml:space="preserve"> </w:t>
      </w:r>
      <w:commentRangeEnd w:id="6"/>
      <w:r w:rsidR="00DD18BC">
        <w:rPr>
          <w:rStyle w:val="CommentReference"/>
        </w:rPr>
        <w:commentReference w:id="6"/>
      </w:r>
      <w:r>
        <w:rPr>
          <w:rFonts w:ascii="Times New Roman" w:hAnsi="Times New Roman" w:cs="Times New Roman"/>
          <w:sz w:val="24"/>
          <w:szCs w:val="24"/>
        </w:rPr>
        <w:t xml:space="preserve">eating is a problem, isn’t it the individual who can’t put down their fork and spoon to blame? You may be surprised to find that fast-food chains have methods to capture a customer and keep this client eating more and more salty fried food.  How do these giant corporations stay in </w:t>
      </w:r>
      <w:del w:id="7" w:author=" " w:date="2009-05-22T12:24:00Z">
        <w:r w:rsidDel="00DD18BC">
          <w:rPr>
            <w:rFonts w:ascii="Times New Roman" w:hAnsi="Times New Roman" w:cs="Times New Roman"/>
            <w:sz w:val="24"/>
            <w:szCs w:val="24"/>
          </w:rPr>
          <w:delText xml:space="preserve">power </w:delText>
        </w:r>
      </w:del>
      <w:ins w:id="8" w:author=" " w:date="2009-05-22T12:24:00Z">
        <w:r w:rsidR="00DD18BC">
          <w:rPr>
            <w:rFonts w:ascii="Times New Roman" w:hAnsi="Times New Roman" w:cs="Times New Roman"/>
            <w:sz w:val="24"/>
            <w:szCs w:val="24"/>
          </w:rPr>
          <w:t xml:space="preserve">control </w:t>
        </w:r>
      </w:ins>
      <w:r>
        <w:rPr>
          <w:rFonts w:ascii="Times New Roman" w:hAnsi="Times New Roman" w:cs="Times New Roman"/>
          <w:sz w:val="24"/>
          <w:szCs w:val="24"/>
        </w:rPr>
        <w:t xml:space="preserve">of the American gullet? Lies, deceit, corruption, and colorful and flashy marketing campaigns. 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the accredited Eric Schlosser wonderfully exposes the many flaws in the fast-food indust</w:t>
      </w:r>
      <w:r w:rsidR="00B012DB">
        <w:rPr>
          <w:rFonts w:ascii="Times New Roman" w:hAnsi="Times New Roman" w:cs="Times New Roman"/>
          <w:sz w:val="24"/>
          <w:szCs w:val="24"/>
        </w:rPr>
        <w:t xml:space="preserve">ry. The </w:t>
      </w:r>
      <w:commentRangeStart w:id="9"/>
      <w:r w:rsidR="00B012DB">
        <w:rPr>
          <w:rFonts w:ascii="Times New Roman" w:hAnsi="Times New Roman" w:cs="Times New Roman"/>
          <w:sz w:val="24"/>
          <w:szCs w:val="24"/>
        </w:rPr>
        <w:t>experienced</w:t>
      </w:r>
      <w:commentRangeEnd w:id="9"/>
      <w:r w:rsidR="00DD18BC">
        <w:rPr>
          <w:rStyle w:val="CommentReference"/>
        </w:rPr>
        <w:commentReference w:id="9"/>
      </w:r>
      <w:r w:rsidR="00B012DB">
        <w:rPr>
          <w:rFonts w:ascii="Times New Roman" w:hAnsi="Times New Roman" w:cs="Times New Roman"/>
          <w:sz w:val="24"/>
          <w:szCs w:val="24"/>
        </w:rPr>
        <w:t xml:space="preserve"> author uses </w:t>
      </w:r>
      <w:r>
        <w:rPr>
          <w:rFonts w:ascii="Times New Roman" w:hAnsi="Times New Roman" w:cs="Times New Roman"/>
          <w:sz w:val="24"/>
          <w:szCs w:val="24"/>
        </w:rPr>
        <w:t xml:space="preserve">this book to target teenagers in an effort to educate the youth of America about a dire problem, the harms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Eric Schlosser is a very creditable writer. He graduated</w:t>
      </w:r>
      <w:r w:rsidR="00B012DB">
        <w:rPr>
          <w:rFonts w:ascii="Times New Roman" w:hAnsi="Times New Roman" w:cs="Times New Roman"/>
          <w:sz w:val="24"/>
          <w:szCs w:val="24"/>
        </w:rPr>
        <w:t xml:space="preserve"> from</w:t>
      </w:r>
      <w:r>
        <w:rPr>
          <w:rFonts w:ascii="Times New Roman" w:hAnsi="Times New Roman" w:cs="Times New Roman"/>
          <w:sz w:val="24"/>
          <w:szCs w:val="24"/>
        </w:rPr>
        <w:t xml:space="preserve"> Princeton with a degree in American History (Eric Schlosser’s Biography). This accomplishment may not seem pertinent to </w:t>
      </w:r>
      <w:r>
        <w:rPr>
          <w:rFonts w:ascii="Times New Roman" w:hAnsi="Times New Roman" w:cs="Times New Roman"/>
          <w:sz w:val="24"/>
          <w:szCs w:val="24"/>
        </w:rPr>
        <w:lastRenderedPageBreak/>
        <w:t xml:space="preserve">a writer’s creditability, but in his many novels Schlosser </w:t>
      </w:r>
      <w:commentRangeStart w:id="10"/>
      <w:r>
        <w:rPr>
          <w:rFonts w:ascii="Times New Roman" w:hAnsi="Times New Roman" w:cs="Times New Roman"/>
          <w:sz w:val="24"/>
          <w:szCs w:val="24"/>
        </w:rPr>
        <w:t xml:space="preserve">goes deep into </w:t>
      </w:r>
      <w:commentRangeEnd w:id="10"/>
      <w:r w:rsidR="00DD18BC">
        <w:rPr>
          <w:rStyle w:val="CommentReference"/>
        </w:rPr>
        <w:commentReference w:id="10"/>
      </w:r>
      <w:r>
        <w:rPr>
          <w:rFonts w:ascii="Times New Roman" w:hAnsi="Times New Roman" w:cs="Times New Roman"/>
          <w:sz w:val="24"/>
          <w:szCs w:val="24"/>
        </w:rPr>
        <w:t xml:space="preserve">the history of the subject to find the truth. The author has been a correspondent for </w:t>
      </w:r>
      <w:r>
        <w:rPr>
          <w:rFonts w:ascii="Times New Roman" w:hAnsi="Times New Roman" w:cs="Times New Roman"/>
          <w:i/>
          <w:iCs/>
          <w:sz w:val="24"/>
          <w:szCs w:val="24"/>
        </w:rPr>
        <w:t>Atlantic Monthly</w:t>
      </w:r>
      <w:r>
        <w:rPr>
          <w:rFonts w:ascii="Times New Roman" w:hAnsi="Times New Roman" w:cs="Times New Roman"/>
          <w:sz w:val="24"/>
          <w:szCs w:val="24"/>
        </w:rPr>
        <w:t xml:space="preserve"> since 1996 (Eric Schlosser’s Biography). This clearly shows that Schlosser is a talented individual</w:t>
      </w:r>
      <w:commentRangeStart w:id="11"/>
      <w:r>
        <w:rPr>
          <w:rFonts w:ascii="Times New Roman" w:hAnsi="Times New Roman" w:cs="Times New Roman"/>
          <w:sz w:val="24"/>
          <w:szCs w:val="24"/>
        </w:rPr>
        <w:t>.</w:t>
      </w:r>
      <w:commentRangeEnd w:id="11"/>
      <w:r w:rsidR="00DD18BC">
        <w:rPr>
          <w:rStyle w:val="CommentReference"/>
        </w:rPr>
        <w:commentReference w:id="11"/>
      </w:r>
      <w:r>
        <w:rPr>
          <w:rFonts w:ascii="Times New Roman" w:hAnsi="Times New Roman" w:cs="Times New Roman"/>
          <w:sz w:val="24"/>
          <w:szCs w:val="24"/>
        </w:rPr>
        <w:t xml:space="preserve"> The writer’s interest in the fast-food indu</w:t>
      </w:r>
      <w:r w:rsidR="00B012DB">
        <w:rPr>
          <w:rFonts w:ascii="Times New Roman" w:hAnsi="Times New Roman" w:cs="Times New Roman"/>
          <w:sz w:val="24"/>
          <w:szCs w:val="24"/>
        </w:rPr>
        <w:t>stry stemmed from an article h</w:t>
      </w:r>
      <w:r>
        <w:rPr>
          <w:rFonts w:ascii="Times New Roman" w:hAnsi="Times New Roman" w:cs="Times New Roman"/>
          <w:sz w:val="24"/>
          <w:szCs w:val="24"/>
        </w:rPr>
        <w:t>e wrote</w:t>
      </w:r>
      <w:r w:rsidR="00B012DB">
        <w:rPr>
          <w:rFonts w:ascii="Times New Roman" w:hAnsi="Times New Roman" w:cs="Times New Roman"/>
          <w:sz w:val="24"/>
          <w:szCs w:val="24"/>
        </w:rPr>
        <w:t xml:space="preserve"> about the topic</w:t>
      </w:r>
      <w:r>
        <w:rPr>
          <w:rFonts w:ascii="Times New Roman" w:hAnsi="Times New Roman" w:cs="Times New Roman"/>
          <w:sz w:val="24"/>
          <w:szCs w:val="24"/>
        </w:rPr>
        <w:t xml:space="preserve"> for </w:t>
      </w:r>
      <w:r w:rsidRPr="00604248">
        <w:rPr>
          <w:rFonts w:ascii="Times New Roman" w:hAnsi="Times New Roman" w:cs="Times New Roman"/>
          <w:i/>
          <w:iCs/>
          <w:sz w:val="24"/>
          <w:szCs w:val="24"/>
        </w:rPr>
        <w:t>Atlantic Monthly</w:t>
      </w:r>
      <w:r>
        <w:rPr>
          <w:rFonts w:ascii="Times New Roman" w:hAnsi="Times New Roman" w:cs="Times New Roman"/>
          <w:sz w:val="24"/>
          <w:szCs w:val="24"/>
        </w:rPr>
        <w:t>. Schlosser then became very concerned with the wrongs of the fast-food industry and how it was affecting America</w:t>
      </w:r>
      <w:del w:id="12" w:author=" " w:date="2009-05-22T12:28:00Z">
        <w:r w:rsidDel="00DD18BC">
          <w:rPr>
            <w:rFonts w:ascii="Times New Roman" w:hAnsi="Times New Roman" w:cs="Times New Roman"/>
            <w:sz w:val="24"/>
            <w:szCs w:val="24"/>
          </w:rPr>
          <w:delText>n</w:delText>
        </w:r>
      </w:del>
      <w:r>
        <w:rPr>
          <w:rFonts w:ascii="Times New Roman" w:hAnsi="Times New Roman" w:cs="Times New Roman"/>
          <w:sz w:val="24"/>
          <w:szCs w:val="24"/>
        </w:rPr>
        <w:t xml:space="preserve">. The journalist took his new found interest and channeled it into a book call </w:t>
      </w:r>
      <w:r>
        <w:rPr>
          <w:rFonts w:ascii="Times New Roman" w:hAnsi="Times New Roman" w:cs="Times New Roman"/>
          <w:sz w:val="24"/>
          <w:szCs w:val="24"/>
          <w:u w:val="single"/>
        </w:rPr>
        <w:t>Fast Food Nation: The Dark Side of the All American Meal</w:t>
      </w:r>
      <w:r>
        <w:rPr>
          <w:rFonts w:ascii="Times New Roman" w:hAnsi="Times New Roman" w:cs="Times New Roman"/>
          <w:sz w:val="24"/>
          <w:szCs w:val="24"/>
        </w:rPr>
        <w:t xml:space="preserve"> (Eric Schlosser’s Biography). The author decided that this novel, targeted at exposing the flaws of the fast-food industry, should be produced into a form teenage Americans could more clearly understand. The book,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was created by this desire (Schlosser). Schlosser has never had any stake in the demise of the fast-food giant (Eric Schlosser’s Biography). The author undoubtedly does not possess </w:t>
      </w:r>
      <w:r w:rsidR="00B012DB">
        <w:rPr>
          <w:rFonts w:ascii="Times New Roman" w:hAnsi="Times New Roman" w:cs="Times New Roman"/>
          <w:sz w:val="24"/>
          <w:szCs w:val="24"/>
        </w:rPr>
        <w:t>an ulterior motive</w:t>
      </w:r>
      <w:commentRangeStart w:id="13"/>
      <w:r w:rsidR="00B012DB">
        <w:rPr>
          <w:rFonts w:ascii="Times New Roman" w:hAnsi="Times New Roman" w:cs="Times New Roman"/>
          <w:sz w:val="24"/>
          <w:szCs w:val="24"/>
        </w:rPr>
        <w:t xml:space="preserve"> </w:t>
      </w:r>
      <w:commentRangeEnd w:id="13"/>
      <w:r w:rsidR="00DD18BC">
        <w:rPr>
          <w:rStyle w:val="CommentReference"/>
        </w:rPr>
        <w:commentReference w:id="13"/>
      </w:r>
      <w:r w:rsidR="00B012DB">
        <w:rPr>
          <w:rFonts w:ascii="Times New Roman" w:hAnsi="Times New Roman" w:cs="Times New Roman"/>
          <w:sz w:val="24"/>
          <w:szCs w:val="24"/>
        </w:rPr>
        <w:t xml:space="preserve">which perfectly qualifies him to be a reliable source of information of the plunders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Eric Schlosser addresses the main </w:t>
      </w:r>
      <w:r w:rsidR="00B012DB">
        <w:rPr>
          <w:rFonts w:ascii="Times New Roman" w:hAnsi="Times New Roman" w:cs="Times New Roman"/>
          <w:sz w:val="24"/>
          <w:szCs w:val="24"/>
        </w:rPr>
        <w:t>flaws of the fast-food industry</w:t>
      </w:r>
      <w:del w:id="14" w:author=" " w:date="2009-05-22T12:31:00Z">
        <w:r w:rsidDel="00DD18BC">
          <w:rPr>
            <w:rFonts w:ascii="Times New Roman" w:hAnsi="Times New Roman" w:cs="Times New Roman"/>
            <w:sz w:val="24"/>
            <w:szCs w:val="24"/>
          </w:rPr>
          <w:delText xml:space="preserve"> including</w:delText>
        </w:r>
      </w:del>
      <w:r>
        <w:rPr>
          <w:rFonts w:ascii="Times New Roman" w:hAnsi="Times New Roman" w:cs="Times New Roman"/>
          <w:sz w:val="24"/>
          <w:szCs w:val="24"/>
        </w:rPr>
        <w:t>: jobs, fries, meat, and pro-obesity stances. Schlosser first starts his book, however, by using his strong suit, history. The author tells the story of how the American fast-food industry got its start. In this section of the book</w:t>
      </w:r>
      <w:commentRangeStart w:id="15"/>
      <w:commentRangeStart w:id="16"/>
      <w:r>
        <w:rPr>
          <w:rFonts w:ascii="Times New Roman" w:hAnsi="Times New Roman" w:cs="Times New Roman"/>
          <w:sz w:val="24"/>
          <w:szCs w:val="24"/>
        </w:rPr>
        <w:t xml:space="preserve"> </w:t>
      </w:r>
      <w:commentRangeEnd w:id="15"/>
      <w:r w:rsidR="00DD18BC">
        <w:rPr>
          <w:rStyle w:val="CommentReference"/>
        </w:rPr>
        <w:commentReference w:id="15"/>
      </w:r>
      <w:commentRangeEnd w:id="16"/>
      <w:r w:rsidR="00993BBE">
        <w:rPr>
          <w:rStyle w:val="CommentReference"/>
        </w:rPr>
        <w:commentReference w:id="16"/>
      </w:r>
      <w:r>
        <w:rPr>
          <w:rFonts w:ascii="Times New Roman" w:hAnsi="Times New Roman" w:cs="Times New Roman"/>
          <w:sz w:val="24"/>
          <w:szCs w:val="24"/>
        </w:rPr>
        <w:t xml:space="preserve">Schlosser establishes ethos by showing an in-depth knowledge of the fast-food industry.  </w:t>
      </w:r>
      <w:commentRangeStart w:id="17"/>
      <w:r>
        <w:rPr>
          <w:rFonts w:ascii="Times New Roman" w:hAnsi="Times New Roman" w:cs="Times New Roman"/>
          <w:sz w:val="24"/>
          <w:szCs w:val="24"/>
        </w:rPr>
        <w:t>For example</w:t>
      </w:r>
      <w:commentRangeStart w:id="18"/>
      <w:r>
        <w:rPr>
          <w:rFonts w:ascii="Times New Roman" w:hAnsi="Times New Roman" w:cs="Times New Roman"/>
          <w:sz w:val="24"/>
          <w:szCs w:val="24"/>
        </w:rPr>
        <w:t xml:space="preserve"> </w:t>
      </w:r>
      <w:commentRangeEnd w:id="18"/>
      <w:r w:rsidR="00993BBE">
        <w:rPr>
          <w:rStyle w:val="CommentReference"/>
        </w:rPr>
        <w:commentReference w:id="18"/>
      </w:r>
      <w:r>
        <w:rPr>
          <w:rFonts w:ascii="Times New Roman" w:hAnsi="Times New Roman" w:cs="Times New Roman"/>
          <w:sz w:val="24"/>
          <w:szCs w:val="24"/>
        </w:rPr>
        <w:t xml:space="preserve">Schlosser saw right through </w:t>
      </w:r>
      <w:r w:rsidR="00B012DB">
        <w:rPr>
          <w:rFonts w:ascii="Times New Roman" w:hAnsi="Times New Roman" w:cs="Times New Roman"/>
          <w:sz w:val="24"/>
          <w:szCs w:val="24"/>
        </w:rPr>
        <w:t xml:space="preserve">Colonel Harland Sander rouge, Sanders </w:t>
      </w:r>
      <w:r>
        <w:rPr>
          <w:rFonts w:ascii="Times New Roman" w:hAnsi="Times New Roman" w:cs="Times New Roman"/>
          <w:sz w:val="24"/>
          <w:szCs w:val="24"/>
        </w:rPr>
        <w:t xml:space="preserve">never severed in the military (Schlosser 29). </w:t>
      </w:r>
      <w:commentRangeEnd w:id="17"/>
      <w:r w:rsidR="00993BBE">
        <w:rPr>
          <w:rStyle w:val="CommentReference"/>
        </w:rPr>
        <w:commentReference w:id="17"/>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The next section of the book is devoted to discussing how the fast-food giants treat their employees. Many members of the McDonald’s staff are over worked (Schlosser 81). One student worker, Sadi, once worked from </w:t>
      </w:r>
      <w:smartTag w:uri="urn:schemas-microsoft-com:office:smarttags" w:element="time">
        <w:smartTagPr>
          <w:attr w:name="Hour" w:val="8"/>
          <w:attr w:name="Minute" w:val="0"/>
        </w:smartTagPr>
        <w:r>
          <w:rPr>
            <w:rFonts w:ascii="Times New Roman" w:hAnsi="Times New Roman" w:cs="Times New Roman"/>
            <w:sz w:val="24"/>
            <w:szCs w:val="24"/>
          </w:rPr>
          <w:t>eight o’clock</w:t>
        </w:r>
      </w:smartTag>
      <w:r>
        <w:rPr>
          <w:rFonts w:ascii="Times New Roman" w:hAnsi="Times New Roman" w:cs="Times New Roman"/>
          <w:sz w:val="24"/>
          <w:szCs w:val="24"/>
        </w:rPr>
        <w:t xml:space="preserve"> in the morning on a Saturday until </w:t>
      </w:r>
      <w:smartTag w:uri="urn:schemas-microsoft-com:office:smarttags" w:element="time">
        <w:smartTagPr>
          <w:attr w:name="Hour" w:val="15"/>
          <w:attr w:name="Minute" w:val="0"/>
        </w:smartTagPr>
        <w:r>
          <w:rPr>
            <w:rFonts w:ascii="Times New Roman" w:hAnsi="Times New Roman" w:cs="Times New Roman"/>
            <w:sz w:val="24"/>
            <w:szCs w:val="24"/>
          </w:rPr>
          <w:t>three o’clock</w:t>
        </w:r>
      </w:smartTag>
      <w:r>
        <w:rPr>
          <w:rFonts w:ascii="Times New Roman" w:hAnsi="Times New Roman" w:cs="Times New Roman"/>
          <w:sz w:val="24"/>
          <w:szCs w:val="24"/>
        </w:rPr>
        <w:t xml:space="preserve"> in the morning the next day (Schlosser 83). This is unacceptable. Students can</w:t>
      </w:r>
      <w:r w:rsidR="00B012DB">
        <w:rPr>
          <w:rFonts w:ascii="Times New Roman" w:hAnsi="Times New Roman" w:cs="Times New Roman"/>
          <w:sz w:val="24"/>
          <w:szCs w:val="24"/>
        </w:rPr>
        <w:t>not</w:t>
      </w:r>
      <w:r>
        <w:rPr>
          <w:rFonts w:ascii="Times New Roman" w:hAnsi="Times New Roman" w:cs="Times New Roman"/>
          <w:sz w:val="24"/>
          <w:szCs w:val="24"/>
        </w:rPr>
        <w:t xml:space="preserve"> be expected to perform well at school after being forced to work nineteen hours. The worst part of working for the fast-food giants is that they will not allow workers their constitutional right </w:t>
      </w:r>
      <w:r w:rsidR="00B151AA">
        <w:rPr>
          <w:rFonts w:ascii="Times New Roman" w:hAnsi="Times New Roman" w:cs="Times New Roman"/>
          <w:sz w:val="24"/>
          <w:szCs w:val="24"/>
        </w:rPr>
        <w:t>to form a union (Schlosser 88)</w:t>
      </w:r>
      <w:commentRangeStart w:id="19"/>
      <w:r w:rsidR="00B151AA">
        <w:rPr>
          <w:rFonts w:ascii="Times New Roman" w:hAnsi="Times New Roman" w:cs="Times New Roman"/>
          <w:sz w:val="24"/>
          <w:szCs w:val="24"/>
        </w:rPr>
        <w:t>.</w:t>
      </w:r>
      <w:commentRangeEnd w:id="19"/>
      <w:r w:rsidR="00993BBE">
        <w:rPr>
          <w:rStyle w:val="CommentReference"/>
        </w:rPr>
        <w:commentReference w:id="19"/>
      </w:r>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Pascal McDuff started working at a McDonalds in </w:t>
      </w:r>
      <w:smartTag w:uri="urn:schemas-microsoft-com:office:smarttags" w:element="place">
        <w:smartTag w:uri="urn:schemas-microsoft-com:office:smarttags" w:element="City">
          <w:r>
            <w:rPr>
              <w:rFonts w:ascii="Times New Roman" w:hAnsi="Times New Roman" w:cs="Times New Roman"/>
              <w:sz w:val="24"/>
              <w:szCs w:val="24"/>
            </w:rPr>
            <w:t>Montreal</w:t>
          </w:r>
        </w:smartTag>
      </w:smartTag>
      <w:r>
        <w:rPr>
          <w:rFonts w:ascii="Times New Roman" w:hAnsi="Times New Roman" w:cs="Times New Roman"/>
          <w:sz w:val="24"/>
          <w:szCs w:val="24"/>
        </w:rPr>
        <w:t xml:space="preserve"> </w:t>
      </w:r>
      <w:smartTag w:uri="urn:schemas-microsoft-com:office:smarttags" w:element="place">
        <w:smartTag w:uri="urn:schemas-microsoft-com:office:smarttags" w:element="country-region">
          <w:r>
            <w:rPr>
              <w:rFonts w:ascii="Times New Roman" w:hAnsi="Times New Roman" w:cs="Times New Roman"/>
              <w:sz w:val="24"/>
              <w:szCs w:val="24"/>
            </w:rPr>
            <w:t>Canada</w:t>
          </w:r>
        </w:smartTag>
      </w:smartTag>
      <w:r>
        <w:rPr>
          <w:rFonts w:ascii="Times New Roman" w:hAnsi="Times New Roman" w:cs="Times New Roman"/>
          <w:sz w:val="24"/>
          <w:szCs w:val="24"/>
        </w:rPr>
        <w:t xml:space="preserve"> in 1998. McDuff was clearly the hardest worker at his restaurant. When he receive</w:t>
      </w:r>
      <w:r w:rsidR="00B012DB">
        <w:rPr>
          <w:rFonts w:ascii="Times New Roman" w:hAnsi="Times New Roman" w:cs="Times New Roman"/>
          <w:sz w:val="24"/>
          <w:szCs w:val="24"/>
        </w:rPr>
        <w:t>d</w:t>
      </w:r>
      <w:r>
        <w:rPr>
          <w:rFonts w:ascii="Times New Roman" w:hAnsi="Times New Roman" w:cs="Times New Roman"/>
          <w:sz w:val="24"/>
          <w:szCs w:val="24"/>
        </w:rPr>
        <w:t xml:space="preserve"> his performance review</w:t>
      </w:r>
      <w:r w:rsidR="00B012DB">
        <w:rPr>
          <w:rFonts w:ascii="Times New Roman" w:hAnsi="Times New Roman" w:cs="Times New Roman"/>
          <w:sz w:val="24"/>
          <w:szCs w:val="24"/>
        </w:rPr>
        <w:t>,</w:t>
      </w:r>
      <w:r>
        <w:rPr>
          <w:rFonts w:ascii="Times New Roman" w:hAnsi="Times New Roman" w:cs="Times New Roman"/>
          <w:sz w:val="24"/>
          <w:szCs w:val="24"/>
        </w:rPr>
        <w:t xml:space="preserve"> the student saw that he has received the second highest review grade, yet he was named Employee of the Month. After further research</w:t>
      </w:r>
      <w:r w:rsidR="00B012DB">
        <w:rPr>
          <w:rFonts w:ascii="Times New Roman" w:hAnsi="Times New Roman" w:cs="Times New Roman"/>
          <w:sz w:val="24"/>
          <w:szCs w:val="24"/>
        </w:rPr>
        <w:t>,</w:t>
      </w:r>
      <w:r>
        <w:rPr>
          <w:rFonts w:ascii="Times New Roman" w:hAnsi="Times New Roman" w:cs="Times New Roman"/>
          <w:sz w:val="24"/>
          <w:szCs w:val="24"/>
        </w:rPr>
        <w:t xml:space="preserve"> McDuff had found that none of the workers at the restaurant had received a high rating</w:t>
      </w:r>
      <w:commentRangeStart w:id="20"/>
      <w:r>
        <w:rPr>
          <w:rFonts w:ascii="Times New Roman" w:hAnsi="Times New Roman" w:cs="Times New Roman"/>
          <w:sz w:val="24"/>
          <w:szCs w:val="24"/>
        </w:rPr>
        <w:t xml:space="preserve"> </w:t>
      </w:r>
      <w:commentRangeEnd w:id="20"/>
      <w:r w:rsidR="00993BBE">
        <w:rPr>
          <w:rStyle w:val="CommentReference"/>
        </w:rPr>
        <w:commentReference w:id="20"/>
      </w:r>
      <w:r>
        <w:rPr>
          <w:rFonts w:ascii="Times New Roman" w:hAnsi="Times New Roman" w:cs="Times New Roman"/>
          <w:sz w:val="24"/>
          <w:szCs w:val="24"/>
        </w:rPr>
        <w:t>yet each employee had worked extremely hard. Pascal then found that a member</w:t>
      </w:r>
      <w:r w:rsidR="00B012DB">
        <w:rPr>
          <w:rFonts w:ascii="Times New Roman" w:hAnsi="Times New Roman" w:cs="Times New Roman"/>
          <w:sz w:val="24"/>
          <w:szCs w:val="24"/>
        </w:rPr>
        <w:t xml:space="preserve"> of the McDonalds staff received</w:t>
      </w:r>
      <w:r>
        <w:rPr>
          <w:rFonts w:ascii="Times New Roman" w:hAnsi="Times New Roman" w:cs="Times New Roman"/>
          <w:sz w:val="24"/>
          <w:szCs w:val="24"/>
        </w:rPr>
        <w:t xml:space="preserve"> a raise proportional to their performance rating; the managers would not give a raise. To respond to this injustice</w:t>
      </w:r>
      <w:commentRangeStart w:id="21"/>
      <w:r>
        <w:rPr>
          <w:rFonts w:ascii="Times New Roman" w:hAnsi="Times New Roman" w:cs="Times New Roman"/>
          <w:sz w:val="24"/>
          <w:szCs w:val="24"/>
        </w:rPr>
        <w:t xml:space="preserve"> </w:t>
      </w:r>
      <w:commentRangeEnd w:id="21"/>
      <w:r w:rsidR="00993BBE">
        <w:rPr>
          <w:rStyle w:val="CommentReference"/>
        </w:rPr>
        <w:commentReference w:id="21"/>
      </w:r>
      <w:r>
        <w:rPr>
          <w:rFonts w:ascii="Times New Roman" w:hAnsi="Times New Roman" w:cs="Times New Roman"/>
          <w:sz w:val="24"/>
          <w:szCs w:val="24"/>
        </w:rPr>
        <w:t>McDuff decided to unionize his workplace. In response</w:t>
      </w:r>
      <w:r w:rsidR="00B012DB">
        <w:rPr>
          <w:rFonts w:ascii="Times New Roman" w:hAnsi="Times New Roman" w:cs="Times New Roman"/>
          <w:sz w:val="24"/>
          <w:szCs w:val="24"/>
        </w:rPr>
        <w:t>,</w:t>
      </w:r>
      <w:r>
        <w:rPr>
          <w:rFonts w:ascii="Times New Roman" w:hAnsi="Times New Roman" w:cs="Times New Roman"/>
          <w:sz w:val="24"/>
          <w:szCs w:val="24"/>
        </w:rPr>
        <w:t xml:space="preserve"> McDonalds threw every obstacle in the way of the union. After finally succeeding, this particular McDonalds was mysteriously shut down (Schlosser 83-91). This is extremely wrong. This phenomenon is the reason for the absence of unions from a single McDonalds in the Unites States (Schlosser 89). How can a business be considered reputable if it will not allow its workers a constitutional right because it may cost more money? </w:t>
      </w:r>
      <w:commentRangeStart w:id="22"/>
      <w:r w:rsidR="009A3AED">
        <w:rPr>
          <w:rFonts w:ascii="Times New Roman" w:hAnsi="Times New Roman" w:cs="Times New Roman"/>
          <w:sz w:val="24"/>
          <w:szCs w:val="24"/>
        </w:rPr>
        <w:t>This section of the book was a good appeal to both pathos and logos.</w:t>
      </w:r>
      <w:commentRangeEnd w:id="22"/>
      <w:r w:rsidR="00993BBE">
        <w:rPr>
          <w:rStyle w:val="CommentReference"/>
        </w:rPr>
        <w:commentReference w:id="22"/>
      </w:r>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Only slightly more disgusting than McDonald’s policy on unions is how the restaurants prepare their fries</w:t>
      </w:r>
      <w:commentRangeStart w:id="23"/>
      <w:r>
        <w:rPr>
          <w:rFonts w:ascii="Times New Roman" w:hAnsi="Times New Roman" w:cs="Times New Roman"/>
          <w:sz w:val="24"/>
          <w:szCs w:val="24"/>
        </w:rPr>
        <w:t>.</w:t>
      </w:r>
      <w:commentRangeEnd w:id="23"/>
      <w:r w:rsidR="00993BBE">
        <w:rPr>
          <w:rStyle w:val="CommentReference"/>
        </w:rPr>
        <w:commentReference w:id="23"/>
      </w:r>
      <w:r>
        <w:rPr>
          <w:rFonts w:ascii="Times New Roman" w:hAnsi="Times New Roman" w:cs="Times New Roman"/>
          <w:sz w:val="24"/>
          <w:szCs w:val="24"/>
        </w:rPr>
        <w:t xml:space="preserve"> Originally employees at McDonalds would prepare their fries fresh every</w:t>
      </w:r>
      <w:ins w:id="24" w:author=" " w:date="2009-05-22T12:37:00Z">
        <w:r w:rsidR="00993BBE">
          <w:rPr>
            <w:rFonts w:ascii="Times New Roman" w:hAnsi="Times New Roman" w:cs="Times New Roman"/>
            <w:sz w:val="24"/>
            <w:szCs w:val="24"/>
          </w:rPr>
          <w:t xml:space="preserve"> </w:t>
        </w:r>
      </w:ins>
      <w:r>
        <w:rPr>
          <w:rFonts w:ascii="Times New Roman" w:hAnsi="Times New Roman" w:cs="Times New Roman"/>
          <w:sz w:val="24"/>
          <w:szCs w:val="24"/>
        </w:rPr>
        <w:t xml:space="preserve">day from potatoes grown locally. Because this method was too time consuming and did not allow for </w:t>
      </w:r>
      <w:r>
        <w:rPr>
          <w:rFonts w:ascii="Times New Roman" w:hAnsi="Times New Roman" w:cs="Times New Roman"/>
          <w:sz w:val="24"/>
          <w:szCs w:val="24"/>
        </w:rPr>
        <w:lastRenderedPageBreak/>
        <w:t xml:space="preserve">uniformity </w:t>
      </w:r>
      <w:commentRangeStart w:id="25"/>
      <w:r>
        <w:rPr>
          <w:rFonts w:ascii="Times New Roman" w:hAnsi="Times New Roman" w:cs="Times New Roman"/>
          <w:sz w:val="24"/>
          <w:szCs w:val="24"/>
        </w:rPr>
        <w:t xml:space="preserve">the fast-food mogul </w:t>
      </w:r>
      <w:commentRangeEnd w:id="25"/>
      <w:r w:rsidR="00993BBE">
        <w:rPr>
          <w:rStyle w:val="CommentReference"/>
        </w:rPr>
        <w:commentReference w:id="25"/>
      </w:r>
      <w:r>
        <w:rPr>
          <w:rFonts w:ascii="Times New Roman" w:hAnsi="Times New Roman" w:cs="Times New Roman"/>
          <w:sz w:val="24"/>
          <w:szCs w:val="24"/>
        </w:rPr>
        <w:t>decided to purchase frozen fries (Schlosser 92). The fries are then prepared in oil</w:t>
      </w:r>
      <w:r w:rsidR="00B012DB">
        <w:rPr>
          <w:rFonts w:ascii="Times New Roman" w:hAnsi="Times New Roman" w:cs="Times New Roman"/>
          <w:sz w:val="24"/>
          <w:szCs w:val="24"/>
        </w:rPr>
        <w:t>. Originally, however, the fries</w:t>
      </w:r>
      <w:r>
        <w:rPr>
          <w:rFonts w:ascii="Times New Roman" w:hAnsi="Times New Roman" w:cs="Times New Roman"/>
          <w:sz w:val="24"/>
          <w:szCs w:val="24"/>
        </w:rPr>
        <w:t xml:space="preserve"> were fried in beef fat to create a product that tasted similar to the famous McDonalds hamburger. The restaurant did not tell the public that their famous side dish was prepared in such a </w:t>
      </w:r>
      <w:del w:id="26" w:author=" " w:date="2009-05-22T12:37:00Z">
        <w:r w:rsidDel="00993BBE">
          <w:rPr>
            <w:rFonts w:ascii="Times New Roman" w:hAnsi="Times New Roman" w:cs="Times New Roman"/>
            <w:sz w:val="24"/>
            <w:szCs w:val="24"/>
          </w:rPr>
          <w:delText>manor</w:delText>
        </w:r>
      </w:del>
      <w:ins w:id="27" w:author=" " w:date="2009-05-22T12:37:00Z">
        <w:r w:rsidR="00993BBE">
          <w:rPr>
            <w:rFonts w:ascii="Times New Roman" w:hAnsi="Times New Roman" w:cs="Times New Roman"/>
            <w:sz w:val="24"/>
            <w:szCs w:val="24"/>
          </w:rPr>
          <w:t>manner</w:t>
        </w:r>
      </w:ins>
      <w:r>
        <w:rPr>
          <w:rFonts w:ascii="Times New Roman" w:hAnsi="Times New Roman" w:cs="Times New Roman"/>
          <w:sz w:val="24"/>
          <w:szCs w:val="24"/>
        </w:rPr>
        <w:t>; Hindus, who are not allowed to consume beef, had been eating these delicious fries (Schlosser 125). Because McDonalds did not want to release the secret of their delectable fries</w:t>
      </w:r>
      <w:r w:rsidR="00B012DB">
        <w:rPr>
          <w:rFonts w:ascii="Times New Roman" w:hAnsi="Times New Roman" w:cs="Times New Roman"/>
          <w:sz w:val="24"/>
          <w:szCs w:val="24"/>
        </w:rPr>
        <w:t>,</w:t>
      </w:r>
      <w:r>
        <w:rPr>
          <w:rFonts w:ascii="Times New Roman" w:hAnsi="Times New Roman" w:cs="Times New Roman"/>
          <w:sz w:val="24"/>
          <w:szCs w:val="24"/>
        </w:rPr>
        <w:t xml:space="preserve"> the company had angered an entire religion. </w:t>
      </w:r>
    </w:p>
    <w:p w:rsidR="00895A04" w:rsidRDefault="009127E8"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beef that Schlosser has with the fast-food industry is actually the beef. </w:t>
      </w:r>
      <w:r w:rsidR="009A3AED">
        <w:rPr>
          <w:rFonts w:ascii="Times New Roman" w:hAnsi="Times New Roman" w:cs="Times New Roman"/>
          <w:sz w:val="24"/>
          <w:szCs w:val="24"/>
        </w:rPr>
        <w:t>Well, n</w:t>
      </w:r>
      <w:r>
        <w:rPr>
          <w:rFonts w:ascii="Times New Roman" w:hAnsi="Times New Roman" w:cs="Times New Roman"/>
          <w:sz w:val="24"/>
          <w:szCs w:val="24"/>
        </w:rPr>
        <w:t>ot exclusively beef</w:t>
      </w:r>
      <w:r w:rsidR="00B012DB">
        <w:rPr>
          <w:rFonts w:ascii="Times New Roman" w:hAnsi="Times New Roman" w:cs="Times New Roman"/>
          <w:sz w:val="24"/>
          <w:szCs w:val="24"/>
        </w:rPr>
        <w:t>,</w:t>
      </w:r>
      <w:r>
        <w:rPr>
          <w:rFonts w:ascii="Times New Roman" w:hAnsi="Times New Roman" w:cs="Times New Roman"/>
          <w:sz w:val="24"/>
          <w:szCs w:val="24"/>
        </w:rPr>
        <w:t xml:space="preserve"> but how companies treat their live stalk that will soon become a number six. Originally cows and chickens were free to roam the pastures of small family owned farms; their diet consisting of wild grass, but now animals are confined to small cages on large corporate farms and fed genetically enhanced feed (Schlosser 166). The farming corporations are not to blame because these companies are told what to do by the fast-food giants</w:t>
      </w:r>
      <w:r w:rsidR="00E04D9C">
        <w:rPr>
          <w:rFonts w:ascii="Times New Roman" w:hAnsi="Times New Roman" w:cs="Times New Roman"/>
          <w:sz w:val="24"/>
          <w:szCs w:val="24"/>
        </w:rPr>
        <w:t xml:space="preserve"> (Schlosser 175)</w:t>
      </w:r>
      <w:r>
        <w:rPr>
          <w:rFonts w:ascii="Times New Roman" w:hAnsi="Times New Roman" w:cs="Times New Roman"/>
          <w:sz w:val="24"/>
          <w:szCs w:val="24"/>
        </w:rPr>
        <w:t xml:space="preserve">. </w:t>
      </w:r>
      <w:r w:rsidR="00E04D9C">
        <w:rPr>
          <w:rFonts w:ascii="Times New Roman" w:hAnsi="Times New Roman" w:cs="Times New Roman"/>
          <w:sz w:val="24"/>
          <w:szCs w:val="24"/>
        </w:rPr>
        <w:t>The worst part of this situation is that fast-food companies are forcing the live stalk produce</w:t>
      </w:r>
      <w:r w:rsidR="00B012DB">
        <w:rPr>
          <w:rFonts w:ascii="Times New Roman" w:hAnsi="Times New Roman" w:cs="Times New Roman"/>
          <w:sz w:val="24"/>
          <w:szCs w:val="24"/>
        </w:rPr>
        <w:t>r</w:t>
      </w:r>
      <w:r w:rsidR="00E04D9C">
        <w:rPr>
          <w:rFonts w:ascii="Times New Roman" w:hAnsi="Times New Roman" w:cs="Times New Roman"/>
          <w:sz w:val="24"/>
          <w:szCs w:val="24"/>
        </w:rPr>
        <w:t xml:space="preserve">s to feed dead cows to live cows. This order is responsible for the spread of E. coli O157:H7, a bacterium found in the digestive tracts of animals that can cause severe food </w:t>
      </w:r>
      <w:commentRangeStart w:id="28"/>
      <w:r w:rsidR="00E04D9C">
        <w:rPr>
          <w:rFonts w:ascii="Times New Roman" w:hAnsi="Times New Roman" w:cs="Times New Roman"/>
          <w:sz w:val="24"/>
          <w:szCs w:val="24"/>
        </w:rPr>
        <w:t xml:space="preserve">poisoning </w:t>
      </w:r>
      <w:commentRangeEnd w:id="28"/>
      <w:r w:rsidR="00993BBE">
        <w:rPr>
          <w:rStyle w:val="CommentReference"/>
        </w:rPr>
        <w:commentReference w:id="28"/>
      </w:r>
      <w:r w:rsidR="00E04D9C">
        <w:rPr>
          <w:rFonts w:ascii="Times New Roman" w:hAnsi="Times New Roman" w:cs="Times New Roman"/>
          <w:sz w:val="24"/>
          <w:szCs w:val="24"/>
        </w:rPr>
        <w:t xml:space="preserve">(Schlosser 192). It is clear that in search of larger profits fast-food companies will risk their customer’s safety just to get ahead.  </w:t>
      </w:r>
    </w:p>
    <w:p w:rsidR="00E04D9C" w:rsidRDefault="00E04D9C"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Conditions in slaughter houses are even worse than those on farms. For example, chickens arrive at the slaughter house</w:t>
      </w:r>
      <w:r w:rsidR="00591D85">
        <w:rPr>
          <w:rFonts w:ascii="Times New Roman" w:hAnsi="Times New Roman" w:cs="Times New Roman"/>
          <w:sz w:val="24"/>
          <w:szCs w:val="24"/>
        </w:rPr>
        <w:t xml:space="preserve"> they are dumped down a ramp, and at the bottom their legs are attached to an inverted conveyer belt by workers. The belt carries the chickens upside-down to a pool of water that is electro charged, the pheasants are dunked in, stunned, and moved down to their next destination, a sharp rotating blade that will slit their throats. Finally, the chickens are dunked in a bath of hot boiling water to remove their feathers and start the cooking process. Some chickens arrive at the boiling bath still alive by means of moving and jostling past the first obstacles (179-180). </w:t>
      </w:r>
      <w:commentRangeStart w:id="29"/>
      <w:r w:rsidR="00591D85">
        <w:rPr>
          <w:rFonts w:ascii="Times New Roman" w:hAnsi="Times New Roman" w:cs="Times New Roman"/>
          <w:sz w:val="24"/>
          <w:szCs w:val="24"/>
        </w:rPr>
        <w:t xml:space="preserve">“The birds that somehow live to this point are boiled to death” (Schlosser 180). </w:t>
      </w:r>
      <w:commentRangeEnd w:id="29"/>
      <w:r w:rsidR="00993BBE">
        <w:rPr>
          <w:rStyle w:val="CommentReference"/>
        </w:rPr>
        <w:commentReference w:id="29"/>
      </w:r>
      <w:r w:rsidR="00591D85">
        <w:rPr>
          <w:rFonts w:ascii="Times New Roman" w:hAnsi="Times New Roman" w:cs="Times New Roman"/>
          <w:sz w:val="24"/>
          <w:szCs w:val="24"/>
        </w:rPr>
        <w:t>This brutal treatment of living creatures is unacceptable. Fast-food companies must use their influence to change the way slaughter houses kill animals.</w:t>
      </w:r>
      <w:r w:rsidR="009A3AED">
        <w:rPr>
          <w:rFonts w:ascii="Times New Roman" w:hAnsi="Times New Roman" w:cs="Times New Roman"/>
          <w:sz w:val="24"/>
          <w:szCs w:val="24"/>
        </w:rPr>
        <w:t xml:space="preserve"> This section of the novel was a wonderful appeal to pathos</w:t>
      </w:r>
      <w:commentRangeStart w:id="30"/>
      <w:r w:rsidR="009A3AED">
        <w:rPr>
          <w:rFonts w:ascii="Times New Roman" w:hAnsi="Times New Roman" w:cs="Times New Roman"/>
          <w:sz w:val="24"/>
          <w:szCs w:val="24"/>
        </w:rPr>
        <w:t>.</w:t>
      </w:r>
      <w:commentRangeEnd w:id="30"/>
      <w:r w:rsidR="00993BBE">
        <w:rPr>
          <w:rStyle w:val="CommentReference"/>
        </w:rPr>
        <w:commentReference w:id="30"/>
      </w:r>
      <w:r w:rsidR="009A3AED">
        <w:rPr>
          <w:rFonts w:ascii="Times New Roman" w:hAnsi="Times New Roman" w:cs="Times New Roman"/>
          <w:sz w:val="24"/>
          <w:szCs w:val="24"/>
        </w:rPr>
        <w:t xml:space="preserve"> </w:t>
      </w:r>
    </w:p>
    <w:p w:rsidR="00591D85" w:rsidRDefault="00591D85"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The </w:t>
      </w:r>
      <w:r w:rsidR="00B43992">
        <w:rPr>
          <w:rFonts w:ascii="Times New Roman" w:hAnsi="Times New Roman" w:cs="Times New Roman"/>
          <w:sz w:val="24"/>
          <w:szCs w:val="24"/>
        </w:rPr>
        <w:t>worst of all fast-food industries blunders is the way in which they entice their clientele. Because of their marketing campaigns, many teens have become obese. One child, Sam Fabirkant, underwent gastric bypass surgery because of his tremendous weight gain from eating fast-food in excessive amounts (Schlo</w:t>
      </w:r>
      <w:r w:rsidR="009A3AED">
        <w:rPr>
          <w:rFonts w:ascii="Times New Roman" w:hAnsi="Times New Roman" w:cs="Times New Roman"/>
          <w:sz w:val="24"/>
          <w:szCs w:val="24"/>
        </w:rPr>
        <w:t>s</w:t>
      </w:r>
      <w:r w:rsidR="00B43992">
        <w:rPr>
          <w:rFonts w:ascii="Times New Roman" w:hAnsi="Times New Roman" w:cs="Times New Roman"/>
          <w:sz w:val="24"/>
          <w:szCs w:val="24"/>
        </w:rPr>
        <w:t xml:space="preserve">ser 202). </w:t>
      </w:r>
      <w:r w:rsidR="009A3AED">
        <w:rPr>
          <w:rFonts w:ascii="Times New Roman" w:hAnsi="Times New Roman" w:cs="Times New Roman"/>
          <w:sz w:val="24"/>
          <w:szCs w:val="24"/>
        </w:rPr>
        <w:t xml:space="preserve">Many American, both young and old have had situations similar to that of Fabirkant; his story was used by Schlosser to appeal to the pathos of the young reader of </w:t>
      </w:r>
      <w:r w:rsidR="009A3AED">
        <w:rPr>
          <w:rFonts w:ascii="Times New Roman" w:hAnsi="Times New Roman" w:cs="Times New Roman"/>
          <w:sz w:val="24"/>
          <w:szCs w:val="24"/>
          <w:u w:val="single"/>
        </w:rPr>
        <w:t xml:space="preserve">Chew On </w:t>
      </w:r>
      <w:r w:rsidR="009A3AED" w:rsidRPr="009A3AED">
        <w:rPr>
          <w:rFonts w:ascii="Times New Roman" w:hAnsi="Times New Roman" w:cs="Times New Roman"/>
          <w:sz w:val="24"/>
          <w:szCs w:val="24"/>
          <w:u w:val="single"/>
        </w:rPr>
        <w:t>This!</w:t>
      </w:r>
      <w:r w:rsidR="009A3AED">
        <w:rPr>
          <w:rFonts w:ascii="Times New Roman" w:hAnsi="Times New Roman" w:cs="Times New Roman"/>
          <w:sz w:val="24"/>
          <w:szCs w:val="24"/>
        </w:rPr>
        <w:t xml:space="preserve">. However this argument is faulty because it is not exclusively the fast-food companies’ fault that many Americans are obese. The Unites States is the land of the free, home of the brave; it is our responsibility as the consumer to make smart and strong choices about </w:t>
      </w:r>
      <w:r w:rsidR="009A3AED" w:rsidRPr="009A3AED">
        <w:rPr>
          <w:rFonts w:ascii="Times New Roman" w:hAnsi="Times New Roman" w:cs="Times New Roman"/>
          <w:i/>
          <w:sz w:val="24"/>
          <w:szCs w:val="24"/>
        </w:rPr>
        <w:t>our</w:t>
      </w:r>
      <w:r w:rsidR="009A3AED">
        <w:rPr>
          <w:rFonts w:ascii="Times New Roman" w:hAnsi="Times New Roman" w:cs="Times New Roman"/>
          <w:sz w:val="24"/>
          <w:szCs w:val="24"/>
        </w:rPr>
        <w:t xml:space="preserve"> diet on </w:t>
      </w:r>
      <w:r w:rsidR="009A3AED" w:rsidRPr="009A3AED">
        <w:rPr>
          <w:rFonts w:ascii="Times New Roman" w:hAnsi="Times New Roman" w:cs="Times New Roman"/>
          <w:i/>
          <w:sz w:val="24"/>
          <w:szCs w:val="24"/>
        </w:rPr>
        <w:t xml:space="preserve">our </w:t>
      </w:r>
      <w:r w:rsidR="009A3AED">
        <w:rPr>
          <w:rFonts w:ascii="Times New Roman" w:hAnsi="Times New Roman" w:cs="Times New Roman"/>
          <w:sz w:val="24"/>
          <w:szCs w:val="24"/>
        </w:rPr>
        <w:t>own</w:t>
      </w:r>
      <w:commentRangeStart w:id="31"/>
      <w:r w:rsidR="009A3AED">
        <w:rPr>
          <w:rFonts w:ascii="Times New Roman" w:hAnsi="Times New Roman" w:cs="Times New Roman"/>
          <w:sz w:val="24"/>
          <w:szCs w:val="24"/>
        </w:rPr>
        <w:t>.</w:t>
      </w:r>
      <w:commentRangeEnd w:id="31"/>
      <w:r w:rsidR="004132C2">
        <w:rPr>
          <w:rStyle w:val="CommentReference"/>
        </w:rPr>
        <w:commentReference w:id="31"/>
      </w:r>
    </w:p>
    <w:p w:rsidR="009A3AED" w:rsidRDefault="009A3AED" w:rsidP="009A3AED">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Section IV:</w:t>
      </w:r>
    </w:p>
    <w:p w:rsidR="009A3AED" w:rsidRPr="003A7018" w:rsidRDefault="009A3AED"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B012DB">
        <w:rPr>
          <w:rFonts w:ascii="Times New Roman" w:hAnsi="Times New Roman" w:cs="Times New Roman"/>
          <w:sz w:val="24"/>
          <w:szCs w:val="24"/>
        </w:rPr>
        <w:t>The fa</w:t>
      </w:r>
      <w:r w:rsidR="004142E7">
        <w:rPr>
          <w:rFonts w:ascii="Times New Roman" w:hAnsi="Times New Roman" w:cs="Times New Roman"/>
          <w:sz w:val="24"/>
          <w:szCs w:val="24"/>
        </w:rPr>
        <w:t>s</w:t>
      </w:r>
      <w:r w:rsidR="00B012DB">
        <w:rPr>
          <w:rFonts w:ascii="Times New Roman" w:hAnsi="Times New Roman" w:cs="Times New Roman"/>
          <w:sz w:val="24"/>
          <w:szCs w:val="24"/>
        </w:rPr>
        <w:t>t</w:t>
      </w:r>
      <w:r w:rsidR="004142E7">
        <w:rPr>
          <w:rFonts w:ascii="Times New Roman" w:hAnsi="Times New Roman" w:cs="Times New Roman"/>
          <w:sz w:val="24"/>
          <w:szCs w:val="24"/>
        </w:rPr>
        <w:t xml:space="preserve">-food industry is not as evil as Schlosser makes </w:t>
      </w:r>
      <w:r w:rsidR="00B012DB">
        <w:rPr>
          <w:rFonts w:ascii="Times New Roman" w:hAnsi="Times New Roman" w:cs="Times New Roman"/>
          <w:sz w:val="24"/>
          <w:szCs w:val="24"/>
        </w:rPr>
        <w:t xml:space="preserve">it </w:t>
      </w:r>
      <w:r w:rsidR="004142E7">
        <w:rPr>
          <w:rFonts w:ascii="Times New Roman" w:hAnsi="Times New Roman" w:cs="Times New Roman"/>
          <w:sz w:val="24"/>
          <w:szCs w:val="24"/>
        </w:rPr>
        <w:t xml:space="preserve">out to be. Companies </w:t>
      </w:r>
      <w:commentRangeStart w:id="32"/>
      <w:r w:rsidR="004142E7">
        <w:rPr>
          <w:rFonts w:ascii="Times New Roman" w:hAnsi="Times New Roman" w:cs="Times New Roman"/>
          <w:sz w:val="24"/>
          <w:szCs w:val="24"/>
        </w:rPr>
        <w:t xml:space="preserve">such as McDonalds </w:t>
      </w:r>
      <w:commentRangeEnd w:id="32"/>
      <w:r w:rsidR="00E07BCE">
        <w:rPr>
          <w:rStyle w:val="CommentReference"/>
        </w:rPr>
        <w:commentReference w:id="32"/>
      </w:r>
      <w:r w:rsidR="004142E7">
        <w:rPr>
          <w:rFonts w:ascii="Times New Roman" w:hAnsi="Times New Roman" w:cs="Times New Roman"/>
          <w:sz w:val="24"/>
          <w:szCs w:val="24"/>
        </w:rPr>
        <w:t>have started to offer customers healthier lower calorie options such as salads or grilled chicken sandwiches on wheat rolls (McDonalds). This fast-food tycoon is also starting programs aimed to improve health of adult customers by offering “adult meals</w:t>
      </w:r>
      <w:r w:rsidR="00B012DB">
        <w:rPr>
          <w:rFonts w:ascii="Times New Roman" w:hAnsi="Times New Roman" w:cs="Times New Roman"/>
          <w:sz w:val="24"/>
          <w:szCs w:val="24"/>
        </w:rPr>
        <w:t>.” T</w:t>
      </w:r>
      <w:r w:rsidR="004142E7">
        <w:rPr>
          <w:rFonts w:ascii="Times New Roman" w:hAnsi="Times New Roman" w:cs="Times New Roman"/>
          <w:sz w:val="24"/>
          <w:szCs w:val="24"/>
        </w:rPr>
        <w:t xml:space="preserve">hese grown-up meals include a salad, water, and a pamphlet on a fitness-related topic (Nance). </w:t>
      </w:r>
      <w:r w:rsidR="00DC037C">
        <w:rPr>
          <w:rFonts w:ascii="Times New Roman" w:hAnsi="Times New Roman" w:cs="Times New Roman"/>
          <w:sz w:val="24"/>
          <w:szCs w:val="24"/>
        </w:rPr>
        <w:t>McDonalds has</w:t>
      </w:r>
      <w:r w:rsidR="00B012DB">
        <w:rPr>
          <w:rFonts w:ascii="Times New Roman" w:hAnsi="Times New Roman" w:cs="Times New Roman"/>
          <w:sz w:val="24"/>
          <w:szCs w:val="24"/>
        </w:rPr>
        <w:t xml:space="preserve"> also decided to switch to frying </w:t>
      </w:r>
      <w:r w:rsidR="00DC037C">
        <w:rPr>
          <w:rFonts w:ascii="Times New Roman" w:hAnsi="Times New Roman" w:cs="Times New Roman"/>
          <w:sz w:val="24"/>
          <w:szCs w:val="24"/>
        </w:rPr>
        <w:t xml:space="preserve">oils which include zero trans fats </w:t>
      </w:r>
      <w:commentRangeStart w:id="33"/>
      <w:r w:rsidR="00DC037C">
        <w:rPr>
          <w:rFonts w:ascii="Times New Roman" w:hAnsi="Times New Roman" w:cs="Times New Roman"/>
          <w:sz w:val="24"/>
          <w:szCs w:val="24"/>
        </w:rPr>
        <w:t xml:space="preserve">(McDonalds). </w:t>
      </w:r>
      <w:commentRangeEnd w:id="33"/>
      <w:r w:rsidR="00E07BCE">
        <w:rPr>
          <w:rStyle w:val="CommentReference"/>
        </w:rPr>
        <w:commentReference w:id="33"/>
      </w:r>
    </w:p>
    <w:p w:rsidR="00DC037C" w:rsidRPr="009A3AED" w:rsidRDefault="00DC037C"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Fast-food in general is not as bad for you as many people think. When consumed in moderation</w:t>
      </w:r>
      <w:commentRangeStart w:id="34"/>
      <w:r>
        <w:rPr>
          <w:rFonts w:ascii="Times New Roman" w:hAnsi="Times New Roman" w:cs="Times New Roman"/>
          <w:sz w:val="24"/>
          <w:szCs w:val="24"/>
        </w:rPr>
        <w:t xml:space="preserve"> </w:t>
      </w:r>
      <w:commentRangeEnd w:id="34"/>
      <w:r w:rsidR="00E07BCE">
        <w:rPr>
          <w:rStyle w:val="CommentReference"/>
        </w:rPr>
        <w:commentReference w:id="34"/>
      </w:r>
      <w:r>
        <w:rPr>
          <w:rFonts w:ascii="Times New Roman" w:hAnsi="Times New Roman" w:cs="Times New Roman"/>
          <w:sz w:val="24"/>
          <w:szCs w:val="24"/>
        </w:rPr>
        <w:t xml:space="preserve">fast-food </w:t>
      </w:r>
      <w:commentRangeStart w:id="35"/>
      <w:r>
        <w:rPr>
          <w:rFonts w:ascii="Times New Roman" w:hAnsi="Times New Roman" w:cs="Times New Roman"/>
          <w:sz w:val="24"/>
          <w:szCs w:val="24"/>
        </w:rPr>
        <w:t>can be completely fine to eat</w:t>
      </w:r>
      <w:commentRangeEnd w:id="35"/>
      <w:r w:rsidR="00E07BCE">
        <w:rPr>
          <w:rStyle w:val="CommentReference"/>
        </w:rPr>
        <w:commentReference w:id="35"/>
      </w:r>
      <w:r>
        <w:rPr>
          <w:rFonts w:ascii="Times New Roman" w:hAnsi="Times New Roman" w:cs="Times New Roman"/>
          <w:sz w:val="24"/>
          <w:szCs w:val="24"/>
        </w:rPr>
        <w:t xml:space="preserve">, if the customer is smart. To stop from gaining too much weight from eating this convenient meal, customers should eat a lighter meal later in the day to make up for the higher caloric intake associated with a fast-food meal. If this procedure is done, and combined with exercise, fast-food can be a part of your monthly diet (Gipson). Fast-food is clearly acceptable to eat, and not completely horrible as Schlosser depicts it to be. </w:t>
      </w:r>
    </w:p>
    <w:p w:rsidR="009A3AED" w:rsidRDefault="003A7018"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Consumers must be held responsible for their own decisions. Fast-food companies cannot be blamed for the obesity epidemic. </w:t>
      </w:r>
      <w:commentRangeStart w:id="36"/>
      <w:r>
        <w:rPr>
          <w:rFonts w:ascii="Times New Roman" w:hAnsi="Times New Roman" w:cs="Times New Roman"/>
          <w:sz w:val="24"/>
          <w:szCs w:val="24"/>
        </w:rPr>
        <w:t>“</w:t>
      </w:r>
      <w:r w:rsidRPr="003A7018">
        <w:rPr>
          <w:rFonts w:ascii="Times New Roman" w:hAnsi="Times New Roman" w:cs="Times New Roman"/>
          <w:sz w:val="24"/>
          <w:szCs w:val="24"/>
        </w:rPr>
        <w:t>According to the surgeon general 60 percent of Americans are overweight and only 19 percent exercise on a regular basis</w:t>
      </w:r>
      <w:r>
        <w:rPr>
          <w:rFonts w:ascii="Times New Roman" w:hAnsi="Times New Roman" w:cs="Times New Roman"/>
          <w:sz w:val="24"/>
          <w:szCs w:val="24"/>
        </w:rPr>
        <w:t xml:space="preserve">” (Nance). </w:t>
      </w:r>
      <w:commentRangeEnd w:id="36"/>
      <w:r w:rsidR="00E07BCE">
        <w:rPr>
          <w:rStyle w:val="CommentReference"/>
        </w:rPr>
        <w:commentReference w:id="36"/>
      </w:r>
      <w:r>
        <w:rPr>
          <w:rFonts w:ascii="Times New Roman" w:hAnsi="Times New Roman" w:cs="Times New Roman"/>
          <w:sz w:val="24"/>
          <w:szCs w:val="24"/>
        </w:rPr>
        <w:t xml:space="preserve">Clearly Americans need to take control of their diet and get active. Fast-food companies are not shoving food down customers’ </w:t>
      </w:r>
      <w:r w:rsidR="006431F9">
        <w:rPr>
          <w:rFonts w:ascii="Times New Roman" w:hAnsi="Times New Roman" w:cs="Times New Roman"/>
          <w:sz w:val="24"/>
          <w:szCs w:val="24"/>
        </w:rPr>
        <w:t>gullet;</w:t>
      </w:r>
      <w:r>
        <w:rPr>
          <w:rFonts w:ascii="Times New Roman" w:hAnsi="Times New Roman" w:cs="Times New Roman"/>
          <w:sz w:val="24"/>
          <w:szCs w:val="24"/>
        </w:rPr>
        <w:t xml:space="preserve"> </w:t>
      </w:r>
      <w:r w:rsidR="006431F9">
        <w:rPr>
          <w:rFonts w:ascii="Times New Roman" w:hAnsi="Times New Roman" w:cs="Times New Roman"/>
          <w:sz w:val="24"/>
          <w:szCs w:val="24"/>
        </w:rPr>
        <w:t>it is the consumers’ choose what they put into their body. Fast-food consumption alone is not responsible for obesity</w:t>
      </w:r>
      <w:commentRangeStart w:id="37"/>
      <w:r w:rsidR="006431F9">
        <w:rPr>
          <w:rFonts w:ascii="Times New Roman" w:hAnsi="Times New Roman" w:cs="Times New Roman"/>
          <w:sz w:val="24"/>
          <w:szCs w:val="24"/>
        </w:rPr>
        <w:t xml:space="preserve">, </w:t>
      </w:r>
      <w:commentRangeEnd w:id="37"/>
      <w:r w:rsidR="00E07BCE">
        <w:rPr>
          <w:rStyle w:val="CommentReference"/>
        </w:rPr>
        <w:commentReference w:id="37"/>
      </w:r>
      <w:r w:rsidR="006431F9">
        <w:rPr>
          <w:rFonts w:ascii="Times New Roman" w:hAnsi="Times New Roman" w:cs="Times New Roman"/>
          <w:sz w:val="24"/>
          <w:szCs w:val="24"/>
        </w:rPr>
        <w:t xml:space="preserve">lack of exercise is the culprit paired with overeating. </w:t>
      </w:r>
    </w:p>
    <w:p w:rsidR="006431F9" w:rsidRDefault="006431F9" w:rsidP="009A3AED">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Section V:</w:t>
      </w:r>
    </w:p>
    <w:p w:rsidR="00895A04" w:rsidRDefault="006431F9" w:rsidP="00965E6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Eric Schlosser does make many valid points in </w:t>
      </w:r>
      <w:r>
        <w:rPr>
          <w:rFonts w:ascii="Times New Roman" w:hAnsi="Times New Roman" w:cs="Times New Roman"/>
          <w:sz w:val="24"/>
          <w:szCs w:val="24"/>
          <w:u w:val="single"/>
        </w:rPr>
        <w:t>Chew On This!</w:t>
      </w:r>
      <w:r>
        <w:rPr>
          <w:rFonts w:ascii="Times New Roman" w:hAnsi="Times New Roman" w:cs="Times New Roman"/>
          <w:sz w:val="24"/>
          <w:szCs w:val="24"/>
        </w:rPr>
        <w:t xml:space="preserve">. However, I do not agree with all of the author’s statements. Fast-food companies do mistreat their employees. Also, in the past, the company has failed to consider the effects on their action, especially regarding minority groups with certain dietary restrictions. Fast-food companies need to restructure the way they slaughter their meat. Nevertheless, the fast-food industry is not responsible for the obesity epidemic facing the nation. I believe Schlosser upholds this statement because of his extensive education. The author most likely attacked this industry because he wants to end the way teens and Americans on the whole eat. If the author can dissuade people from eating fast-food by exposing the flaws of the companies that provide this service then Schlosser has succeeded. </w:t>
      </w:r>
    </w:p>
    <w:p w:rsidR="00B012DB" w:rsidRDefault="00B012DB" w:rsidP="00965E6B">
      <w:pPr>
        <w:pStyle w:val="NoSpacing"/>
        <w:spacing w:line="480" w:lineRule="auto"/>
        <w:rPr>
          <w:rFonts w:ascii="Times New Roman" w:hAnsi="Times New Roman" w:cs="Times New Roman"/>
          <w:sz w:val="24"/>
          <w:szCs w:val="24"/>
        </w:rPr>
      </w:pPr>
    </w:p>
    <w:p w:rsidR="00B012DB" w:rsidRPr="00B765F1" w:rsidRDefault="00B012DB" w:rsidP="00B012DB">
      <w:pPr>
        <w:pStyle w:val="NoSpacing"/>
        <w:spacing w:line="480" w:lineRule="auto"/>
        <w:jc w:val="center"/>
        <w:rPr>
          <w:rFonts w:ascii="Times New Roman" w:hAnsi="Times New Roman" w:cs="Times New Roman"/>
          <w:sz w:val="24"/>
          <w:szCs w:val="24"/>
        </w:rPr>
      </w:pPr>
      <w:r w:rsidRPr="00B765F1">
        <w:rPr>
          <w:rFonts w:ascii="Times New Roman" w:hAnsi="Times New Roman" w:cs="Times New Roman"/>
          <w:sz w:val="24"/>
          <w:szCs w:val="24"/>
        </w:rPr>
        <w:t>Works Cited</w:t>
      </w:r>
    </w:p>
    <w:p w:rsidR="00B012DB" w:rsidRDefault="00B012DB" w:rsidP="00B012DB">
      <w:pPr>
        <w:pStyle w:val="NoSpacing"/>
        <w:spacing w:line="480" w:lineRule="auto"/>
        <w:rPr>
          <w:rFonts w:ascii="Times New Roman" w:hAnsi="Times New Roman" w:cs="Times New Roman"/>
          <w:sz w:val="24"/>
          <w:szCs w:val="24"/>
        </w:rPr>
      </w:pPr>
      <w:r w:rsidRPr="00327E5F">
        <w:rPr>
          <w:rFonts w:ascii="Times New Roman" w:hAnsi="Times New Roman" w:cs="Times New Roman"/>
          <w:sz w:val="24"/>
          <w:szCs w:val="24"/>
        </w:rPr>
        <w:t>Burkeman, Oliver. "McDonald's Accus</w:t>
      </w:r>
      <w:r>
        <w:rPr>
          <w:rFonts w:ascii="Times New Roman" w:hAnsi="Times New Roman" w:cs="Times New Roman"/>
          <w:sz w:val="24"/>
          <w:szCs w:val="24"/>
        </w:rPr>
        <w:t>ed of 'Acting Like the Taliban'</w:t>
      </w:r>
      <w:r w:rsidRPr="00327E5F">
        <w:rPr>
          <w:rFonts w:ascii="Times New Roman" w:hAnsi="Times New Roman" w:cs="Times New Roman"/>
          <w:sz w:val="24"/>
          <w:szCs w:val="24"/>
        </w:rPr>
        <w:t>."</w:t>
      </w:r>
      <w:r>
        <w:rPr>
          <w:rFonts w:ascii="Times New Roman" w:hAnsi="Times New Roman" w:cs="Times New Roman"/>
          <w:sz w:val="24"/>
          <w:szCs w:val="24"/>
        </w:rPr>
        <w:t xml:space="preserve"> </w:t>
      </w:r>
      <w:r w:rsidRPr="00327E5F">
        <w:rPr>
          <w:rFonts w:ascii="Times New Roman" w:hAnsi="Times New Roman" w:cs="Times New Roman"/>
          <w:sz w:val="24"/>
          <w:szCs w:val="24"/>
          <w:u w:val="single"/>
        </w:rPr>
        <w:t>Common Dreams</w:t>
      </w:r>
      <w:r w:rsidRPr="00327E5F">
        <w:rPr>
          <w:rFonts w:ascii="Times New Roman" w:hAnsi="Times New Roman" w:cs="Times New Roman"/>
          <w:sz w:val="24"/>
          <w:szCs w:val="24"/>
        </w:rPr>
        <w:t xml:space="preserve">. 2006. </w:t>
      </w:r>
    </w:p>
    <w:p w:rsidR="00B012DB" w:rsidRDefault="00B012DB" w:rsidP="00B012DB">
      <w:pPr>
        <w:pStyle w:val="NoSpacing"/>
        <w:spacing w:line="480" w:lineRule="auto"/>
        <w:ind w:firstLine="720"/>
        <w:rPr>
          <w:rFonts w:ascii="Times New Roman" w:hAnsi="Times New Roman" w:cs="Times New Roman"/>
          <w:sz w:val="24"/>
          <w:szCs w:val="24"/>
        </w:rPr>
      </w:pPr>
      <w:r w:rsidRPr="00327E5F">
        <w:rPr>
          <w:rFonts w:ascii="Times New Roman" w:hAnsi="Times New Roman" w:cs="Times New Roman"/>
          <w:sz w:val="24"/>
          <w:szCs w:val="24"/>
        </w:rPr>
        <w:t>5 May 2009 &lt;</w:t>
      </w:r>
      <w:hyperlink r:id="rId8" w:history="1">
        <w:r w:rsidRPr="00327E5F">
          <w:rPr>
            <w:rStyle w:val="Hyperlink"/>
            <w:rFonts w:ascii="Times New Roman" w:hAnsi="Times New Roman" w:cs="Times New Roman"/>
            <w:sz w:val="24"/>
            <w:szCs w:val="24"/>
          </w:rPr>
          <w:t>http://www.commondreams.org/headlines06/0415-05.htm</w:t>
        </w:r>
      </w:hyperlink>
      <w:r w:rsidRPr="00327E5F">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"Eric Schlosser's Biography</w:t>
      </w:r>
      <w:r w:rsidRPr="00A54A3D">
        <w:rPr>
          <w:rFonts w:ascii="Times New Roman" w:hAnsi="Times New Roman" w:cs="Times New Roman"/>
          <w:sz w:val="24"/>
          <w:szCs w:val="24"/>
        </w:rPr>
        <w:t xml:space="preserve">." </w:t>
      </w:r>
      <w:r w:rsidRPr="00A54A3D">
        <w:rPr>
          <w:rFonts w:ascii="Times New Roman" w:hAnsi="Times New Roman" w:cs="Times New Roman"/>
          <w:sz w:val="24"/>
          <w:szCs w:val="24"/>
          <w:u w:val="single"/>
        </w:rPr>
        <w:t>Drury University</w:t>
      </w:r>
      <w:r w:rsidRPr="00A54A3D">
        <w:rPr>
          <w:rFonts w:ascii="Times New Roman" w:hAnsi="Times New Roman" w:cs="Times New Roman"/>
          <w:sz w:val="24"/>
          <w:szCs w:val="24"/>
        </w:rPr>
        <w:t xml:space="preserve">. 5 May 2009 </w:t>
      </w:r>
    </w:p>
    <w:p w:rsidR="00B012DB" w:rsidRDefault="00B012DB" w:rsidP="00B012DB">
      <w:pPr>
        <w:pStyle w:val="NoSpacing"/>
        <w:spacing w:line="480" w:lineRule="auto"/>
        <w:ind w:firstLine="720"/>
        <w:rPr>
          <w:rFonts w:ascii="Times New Roman" w:hAnsi="Times New Roman" w:cs="Times New Roman"/>
          <w:sz w:val="24"/>
          <w:szCs w:val="24"/>
        </w:rPr>
      </w:pPr>
      <w:r w:rsidRPr="00A54A3D">
        <w:rPr>
          <w:rFonts w:ascii="Times New Roman" w:hAnsi="Times New Roman" w:cs="Times New Roman"/>
          <w:sz w:val="24"/>
          <w:szCs w:val="24"/>
        </w:rPr>
        <w:t>&lt;</w:t>
      </w:r>
      <w:hyperlink r:id="rId9" w:history="1">
        <w:r w:rsidRPr="006513F1">
          <w:rPr>
            <w:rStyle w:val="Hyperlink"/>
            <w:rFonts w:ascii="Times New Roman" w:hAnsi="Times New Roman" w:cs="Times New Roman"/>
            <w:sz w:val="24"/>
            <w:szCs w:val="24"/>
          </w:rPr>
          <w:t>http://www.drury.edu/multinl/story.cfm?nlid=259&amp;id=13729</w:t>
        </w:r>
      </w:hyperlink>
      <w:r w:rsidRPr="00A54A3D">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sidRPr="0068057C">
        <w:rPr>
          <w:rFonts w:ascii="Times New Roman" w:hAnsi="Times New Roman" w:cs="Times New Roman"/>
          <w:sz w:val="24"/>
          <w:szCs w:val="24"/>
        </w:rPr>
        <w:t xml:space="preserve">Gipson, Nicole M. "Fast food </w:t>
      </w:r>
      <w:r>
        <w:rPr>
          <w:rFonts w:ascii="Times New Roman" w:hAnsi="Times New Roman" w:cs="Times New Roman"/>
          <w:sz w:val="24"/>
          <w:szCs w:val="24"/>
        </w:rPr>
        <w:t>not as bad as many people think</w:t>
      </w:r>
      <w:r w:rsidRPr="0068057C">
        <w:rPr>
          <w:rFonts w:ascii="Times New Roman" w:hAnsi="Times New Roman" w:cs="Times New Roman"/>
          <w:sz w:val="24"/>
          <w:szCs w:val="24"/>
        </w:rPr>
        <w:t xml:space="preserve">." </w:t>
      </w:r>
      <w:r w:rsidRPr="0068057C">
        <w:rPr>
          <w:rFonts w:ascii="Times New Roman" w:hAnsi="Times New Roman" w:cs="Times New Roman"/>
          <w:sz w:val="24"/>
          <w:szCs w:val="24"/>
          <w:u w:val="single"/>
        </w:rPr>
        <w:t>The Daily Collegian</w:t>
      </w:r>
      <w:r w:rsidRPr="0068057C">
        <w:rPr>
          <w:rFonts w:ascii="Times New Roman" w:hAnsi="Times New Roman" w:cs="Times New Roman"/>
          <w:sz w:val="24"/>
          <w:szCs w:val="24"/>
        </w:rPr>
        <w:t xml:space="preserve">. 1991. 5 </w:t>
      </w:r>
    </w:p>
    <w:p w:rsidR="00B012DB" w:rsidRDefault="00B012DB" w:rsidP="00B012DB">
      <w:pPr>
        <w:pStyle w:val="NoSpacing"/>
        <w:spacing w:line="480" w:lineRule="auto"/>
        <w:ind w:left="720"/>
        <w:rPr>
          <w:rFonts w:ascii="Times New Roman" w:hAnsi="Times New Roman" w:cs="Times New Roman"/>
          <w:sz w:val="24"/>
          <w:szCs w:val="24"/>
        </w:rPr>
      </w:pPr>
      <w:r w:rsidRPr="0068057C">
        <w:rPr>
          <w:rFonts w:ascii="Times New Roman" w:hAnsi="Times New Roman" w:cs="Times New Roman"/>
          <w:sz w:val="24"/>
          <w:szCs w:val="24"/>
        </w:rPr>
        <w:t>May 2009 &lt;</w:t>
      </w:r>
      <w:hyperlink r:id="rId10" w:history="1">
        <w:r w:rsidRPr="0068057C">
          <w:rPr>
            <w:rStyle w:val="Hyperlink"/>
            <w:rFonts w:ascii="Times New Roman" w:hAnsi="Times New Roman" w:cs="Times New Roman"/>
            <w:sz w:val="24"/>
            <w:szCs w:val="24"/>
          </w:rPr>
          <w:t>http://www.collegian.psu.edu/archive/1991/04/04-12-91tdc/04-12-91dnews-09.asp</w:t>
        </w:r>
      </w:hyperlink>
      <w:r w:rsidRPr="0068057C">
        <w:rPr>
          <w:rFonts w:ascii="Times New Roman" w:hAnsi="Times New Roman" w:cs="Times New Roman"/>
          <w:sz w:val="24"/>
          <w:szCs w:val="24"/>
        </w:rPr>
        <w:t>&gt;.</w:t>
      </w:r>
    </w:p>
    <w:p w:rsidR="00B012DB" w:rsidRDefault="00B012DB" w:rsidP="00B012DB">
      <w:pPr>
        <w:pStyle w:val="NoSpacing"/>
        <w:spacing w:line="480" w:lineRule="auto"/>
        <w:rPr>
          <w:rFonts w:ascii="Times New Roman" w:eastAsia="Times New Roman" w:hAnsi="Times New Roman" w:cs="Times New Roman"/>
          <w:sz w:val="24"/>
          <w:szCs w:val="24"/>
        </w:rPr>
      </w:pPr>
      <w:r w:rsidRPr="008A5804">
        <w:rPr>
          <w:rFonts w:ascii="Times New Roman" w:eastAsia="Times New Roman" w:hAnsi="Times New Roman" w:cs="Times New Roman"/>
          <w:sz w:val="24"/>
          <w:szCs w:val="24"/>
          <w:u w:val="single"/>
        </w:rPr>
        <w:t>McDonalds</w:t>
      </w:r>
      <w:r w:rsidRPr="008A5804">
        <w:rPr>
          <w:rFonts w:ascii="Times New Roman" w:eastAsia="Times New Roman" w:hAnsi="Times New Roman" w:cs="Times New Roman"/>
          <w:sz w:val="24"/>
          <w:szCs w:val="24"/>
        </w:rPr>
        <w:t>. 2009. 5 May 2009 &lt;</w:t>
      </w:r>
      <w:hyperlink r:id="rId11" w:history="1">
        <w:r w:rsidRPr="00A54A3D">
          <w:rPr>
            <w:rStyle w:val="Hyperlink"/>
            <w:rFonts w:ascii="Times New Roman" w:eastAsia="Times New Roman" w:hAnsi="Times New Roman" w:cs="Times New Roman"/>
            <w:sz w:val="24"/>
            <w:szCs w:val="24"/>
          </w:rPr>
          <w:t>http://mcdonalds.com/</w:t>
        </w:r>
      </w:hyperlink>
      <w:r w:rsidRPr="008A5804">
        <w:rPr>
          <w:rFonts w:ascii="Times New Roman" w:eastAsia="Times New Roman" w:hAnsi="Times New Roman" w:cs="Times New Roman"/>
          <w:sz w:val="24"/>
          <w:szCs w:val="24"/>
        </w:rPr>
        <w:t xml:space="preserve">&gt;. </w:t>
      </w:r>
    </w:p>
    <w:p w:rsidR="00B012DB" w:rsidRPr="00A54A3D" w:rsidRDefault="00B012DB" w:rsidP="00B012DB">
      <w:pPr>
        <w:pStyle w:val="NoSpacing"/>
        <w:spacing w:line="480" w:lineRule="auto"/>
        <w:rPr>
          <w:rFonts w:ascii="Times New Roman" w:eastAsia="Times New Roman" w:hAnsi="Times New Roman" w:cs="Times New Roman"/>
          <w:sz w:val="24"/>
          <w:szCs w:val="24"/>
        </w:rPr>
      </w:pPr>
      <w:r w:rsidRPr="0003647A">
        <w:rPr>
          <w:rFonts w:ascii="Times New Roman" w:hAnsi="Times New Roman" w:cs="Times New Roman"/>
          <w:sz w:val="24"/>
          <w:szCs w:val="24"/>
        </w:rPr>
        <w:t xml:space="preserve">Nance, Doug. "McDonald's offers healthy options." </w:t>
      </w:r>
      <w:r w:rsidRPr="0003647A">
        <w:rPr>
          <w:rFonts w:ascii="Times New Roman" w:hAnsi="Times New Roman" w:cs="Times New Roman"/>
          <w:sz w:val="24"/>
          <w:szCs w:val="24"/>
          <w:u w:val="single"/>
        </w:rPr>
        <w:t>WSUsignpost.com</w:t>
      </w:r>
      <w:r w:rsidRPr="0003647A">
        <w:rPr>
          <w:rFonts w:ascii="Times New Roman" w:hAnsi="Times New Roman" w:cs="Times New Roman"/>
          <w:sz w:val="24"/>
          <w:szCs w:val="24"/>
        </w:rPr>
        <w:t xml:space="preserve">. 2003. 5 May 2009 </w:t>
      </w:r>
    </w:p>
    <w:p w:rsidR="00B012DB" w:rsidRDefault="00B012DB" w:rsidP="00B012DB">
      <w:pPr>
        <w:pStyle w:val="NoSpacing"/>
        <w:spacing w:line="480" w:lineRule="auto"/>
        <w:ind w:left="720"/>
        <w:rPr>
          <w:rFonts w:ascii="Times New Roman" w:hAnsi="Times New Roman" w:cs="Times New Roman"/>
          <w:sz w:val="24"/>
          <w:szCs w:val="24"/>
        </w:rPr>
      </w:pPr>
      <w:r w:rsidRPr="0003647A">
        <w:rPr>
          <w:rFonts w:ascii="Times New Roman" w:hAnsi="Times New Roman" w:cs="Times New Roman"/>
          <w:sz w:val="24"/>
          <w:szCs w:val="24"/>
        </w:rPr>
        <w:t>&lt;</w:t>
      </w:r>
      <w:hyperlink r:id="rId12" w:history="1">
        <w:r w:rsidRPr="006B34CC">
          <w:rPr>
            <w:rStyle w:val="Hyperlink"/>
            <w:rFonts w:ascii="Times New Roman" w:hAnsi="Times New Roman" w:cs="Times New Roman"/>
            <w:sz w:val="24"/>
            <w:szCs w:val="24"/>
          </w:rPr>
          <w:t>http://media.www.wsusignpost.com/media/storage/paper985/news/2003/10/06/Business/Mcdonalds.Offers.Healthy.Options-2107806.shtml</w:t>
        </w:r>
      </w:hyperlink>
      <w:r w:rsidRPr="0003647A">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u w:val="single"/>
        </w:rPr>
      </w:pPr>
      <w:r w:rsidRPr="00375684">
        <w:rPr>
          <w:rFonts w:ascii="Times New Roman" w:hAnsi="Times New Roman" w:cs="Times New Roman"/>
          <w:sz w:val="24"/>
          <w:szCs w:val="24"/>
        </w:rPr>
        <w:t xml:space="preserve">Schlosser, Eric, and Charles Wilson. </w:t>
      </w:r>
      <w:r w:rsidRPr="00375684">
        <w:rPr>
          <w:rFonts w:ascii="Times New Roman" w:hAnsi="Times New Roman" w:cs="Times New Roman"/>
          <w:sz w:val="24"/>
          <w:szCs w:val="24"/>
          <w:u w:val="single"/>
        </w:rPr>
        <w:t xml:space="preserve">Chew On This! Everything You Don't Want To Know </w:t>
      </w:r>
    </w:p>
    <w:p w:rsidR="00B012DB" w:rsidRPr="00375684" w:rsidRDefault="00B012DB" w:rsidP="00B012DB">
      <w:pPr>
        <w:pStyle w:val="NoSpacing"/>
        <w:spacing w:line="480" w:lineRule="auto"/>
        <w:ind w:firstLine="720"/>
        <w:rPr>
          <w:rFonts w:ascii="Times New Roman" w:hAnsi="Times New Roman" w:cs="Times New Roman"/>
          <w:sz w:val="24"/>
          <w:szCs w:val="24"/>
        </w:rPr>
      </w:pPr>
      <w:r w:rsidRPr="00375684">
        <w:rPr>
          <w:rFonts w:ascii="Times New Roman" w:hAnsi="Times New Roman" w:cs="Times New Roman"/>
          <w:sz w:val="24"/>
          <w:szCs w:val="24"/>
          <w:u w:val="single"/>
        </w:rPr>
        <w:t>About Fast Food</w:t>
      </w:r>
      <w:r w:rsidRPr="00375684">
        <w:rPr>
          <w:rFonts w:ascii="Times New Roman" w:hAnsi="Times New Roman" w:cs="Times New Roman"/>
          <w:sz w:val="24"/>
          <w:szCs w:val="24"/>
        </w:rPr>
        <w:t>. Boston: Houghton Mifflin, 2006.</w:t>
      </w:r>
    </w:p>
    <w:p w:rsidR="00B012DB" w:rsidRDefault="00B012DB"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Pr="00B151AA" w:rsidRDefault="00B151AA" w:rsidP="00B151AA">
      <w:pPr>
        <w:jc w:val="center"/>
        <w:rPr>
          <w:b/>
          <w:sz w:val="32"/>
          <w:szCs w:val="32"/>
        </w:rPr>
      </w:pPr>
      <w:r w:rsidRPr="00225643">
        <w:rPr>
          <w:b/>
          <w:sz w:val="32"/>
          <w:szCs w:val="32"/>
        </w:rPr>
        <w:t>Writing Scorecard</w:t>
      </w:r>
    </w:p>
    <w:p w:rsidR="00B151AA" w:rsidRDefault="00564ECB" w:rsidP="00B151A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3" o:title=""/>
          </v:shape>
        </w:pict>
      </w:r>
    </w:p>
    <w:p w:rsidR="00B151AA" w:rsidRDefault="004132C2" w:rsidP="00B151AA">
      <w:ins w:id="38" w:author=" " w:date="2009-05-22T13:16:00Z">
        <w:r>
          <w:object w:dxaOrig="11568" w:dyaOrig="5292">
            <v:shape id="_x0000_i1026" type="#_x0000_t75" style="width:537.75pt;height:265.5pt" o:ole="">
              <v:imagedata r:id="rId14" o:title=""/>
            </v:shape>
            <o:OLEObject Type="Embed" ProgID="Excel.Sheet.12" ShapeID="_x0000_i1026" DrawAspect="Content" ObjectID="_1305307978" r:id="rId15"/>
          </w:object>
        </w:r>
      </w:ins>
    </w:p>
    <w:p w:rsidR="00B151AA" w:rsidRPr="00965E6B" w:rsidRDefault="00B151AA" w:rsidP="00B151AA">
      <w:pPr>
        <w:pStyle w:val="NoSpacing"/>
        <w:spacing w:line="480" w:lineRule="auto"/>
        <w:rPr>
          <w:rFonts w:ascii="Times New Roman" w:hAnsi="Times New Roman" w:cs="Times New Roman"/>
          <w:sz w:val="24"/>
          <w:szCs w:val="24"/>
        </w:rPr>
      </w:pPr>
    </w:p>
    <w:sectPr w:rsidR="00B151AA" w:rsidRPr="00965E6B" w:rsidSect="00965E6B">
      <w:headerReference w:type="default" r:id="rId16"/>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22T12:22:00Z" w:initials="MSOffice">
    <w:p w:rsidR="00DD18BC" w:rsidRDefault="00DD18BC">
      <w:pPr>
        <w:pStyle w:val="CommentText"/>
      </w:pPr>
      <w:r>
        <w:rPr>
          <w:rStyle w:val="CommentReference"/>
        </w:rPr>
        <w:annotationRef/>
      </w:r>
      <w:r>
        <w:t>nicely done</w:t>
      </w:r>
    </w:p>
  </w:comment>
  <w:comment w:id="3" w:author=" " w:date="2009-05-22T12:24:00Z" w:initials="MSOffice">
    <w:p w:rsidR="00DD18BC" w:rsidRDefault="00DD18BC">
      <w:pPr>
        <w:pStyle w:val="CommentText"/>
      </w:pPr>
      <w:r>
        <w:rPr>
          <w:rStyle w:val="CommentReference"/>
        </w:rPr>
        <w:annotationRef/>
      </w:r>
      <w:r>
        <w:t>avoid contractions in formal, academic papers; correct this and all that follow.</w:t>
      </w:r>
    </w:p>
  </w:comment>
  <w:comment w:id="6" w:author=" " w:date="2009-05-22T12:23:00Z" w:initials="MSOffice">
    <w:p w:rsidR="00DD18BC" w:rsidRDefault="00DD18BC">
      <w:pPr>
        <w:pStyle w:val="CommentText"/>
      </w:pPr>
      <w:r>
        <w:rPr>
          <w:rStyle w:val="CommentReference"/>
        </w:rPr>
        <w:annotationRef/>
      </w:r>
      <w:r>
        <w:t>6.7</w:t>
      </w:r>
    </w:p>
  </w:comment>
  <w:comment w:id="9" w:author=" " w:date="2009-05-22T12:25:00Z" w:initials="MSOffice">
    <w:p w:rsidR="00DD18BC" w:rsidRDefault="00DD18BC">
      <w:pPr>
        <w:pStyle w:val="CommentText"/>
      </w:pPr>
      <w:r>
        <w:rPr>
          <w:rStyle w:val="CommentReference"/>
        </w:rPr>
        <w:annotationRef/>
      </w:r>
      <w:r>
        <w:t>nice transition to Section II</w:t>
      </w:r>
    </w:p>
  </w:comment>
  <w:comment w:id="10" w:author=" " w:date="2009-05-22T12:25:00Z" w:initials="MSOffice">
    <w:p w:rsidR="00DD18BC" w:rsidRDefault="00DD18BC">
      <w:pPr>
        <w:pStyle w:val="CommentText"/>
      </w:pPr>
      <w:r>
        <w:rPr>
          <w:rStyle w:val="CommentReference"/>
        </w:rPr>
        <w:annotationRef/>
      </w:r>
      <w:r>
        <w:t>16.1</w:t>
      </w:r>
    </w:p>
  </w:comment>
  <w:comment w:id="11" w:author=" " w:date="2009-05-22T12:27:00Z" w:initials="MSOffice">
    <w:p w:rsidR="00DD18BC" w:rsidRDefault="00DD18BC">
      <w:pPr>
        <w:pStyle w:val="CommentText"/>
      </w:pPr>
      <w:r>
        <w:rPr>
          <w:rStyle w:val="CommentReference"/>
        </w:rPr>
        <w:annotationRef/>
      </w:r>
      <w:r>
        <w:t xml:space="preserve">because…? You need to be a bit more explicit in your explanations. </w:t>
      </w:r>
    </w:p>
  </w:comment>
  <w:comment w:id="13" w:author=" " w:date="2009-05-22T12:30:00Z" w:initials="MSOffice">
    <w:p w:rsidR="00DD18BC" w:rsidRDefault="00DD18BC">
      <w:pPr>
        <w:pStyle w:val="CommentText"/>
      </w:pPr>
      <w:r>
        <w:rPr>
          <w:rStyle w:val="CommentReference"/>
        </w:rPr>
        <w:annotationRef/>
      </w:r>
      <w:r>
        <w:t>5.3 – “which” = nonessential………. “that” = essential</w:t>
      </w:r>
    </w:p>
  </w:comment>
  <w:comment w:id="15" w:author=" " w:date="2009-05-22T12:31:00Z" w:initials="MSOffice">
    <w:p w:rsidR="00DD18BC" w:rsidRDefault="00DD18BC">
      <w:pPr>
        <w:pStyle w:val="CommentText"/>
      </w:pPr>
      <w:r>
        <w:rPr>
          <w:rStyle w:val="CommentReference"/>
        </w:rPr>
        <w:annotationRef/>
      </w:r>
    </w:p>
  </w:comment>
  <w:comment w:id="16" w:author=" " w:date="2009-05-22T12:33:00Z" w:initials="MSOffice">
    <w:p w:rsidR="00993BBE" w:rsidRDefault="00993BBE">
      <w:pPr>
        <w:pStyle w:val="CommentText"/>
      </w:pPr>
      <w:r>
        <w:rPr>
          <w:rStyle w:val="CommentReference"/>
        </w:rPr>
        <w:annotationRef/>
      </w:r>
      <w:r>
        <w:t>5.4</w:t>
      </w:r>
    </w:p>
  </w:comment>
  <w:comment w:id="18" w:author=" " w:date="2009-05-22T12:34:00Z" w:initials="MSOffice">
    <w:p w:rsidR="00993BBE" w:rsidRDefault="00993BBE">
      <w:pPr>
        <w:pStyle w:val="CommentText"/>
      </w:pPr>
      <w:r>
        <w:rPr>
          <w:rStyle w:val="CommentReference"/>
        </w:rPr>
        <w:annotationRef/>
      </w:r>
      <w:r>
        <w:t>5.4</w:t>
      </w:r>
    </w:p>
  </w:comment>
  <w:comment w:id="17" w:author=" " w:date="2009-05-22T12:35:00Z" w:initials="MSOffice">
    <w:p w:rsidR="00993BBE" w:rsidRDefault="00993BBE">
      <w:pPr>
        <w:pStyle w:val="CommentText"/>
      </w:pPr>
      <w:r>
        <w:rPr>
          <w:rStyle w:val="CommentReference"/>
        </w:rPr>
        <w:annotationRef/>
      </w:r>
      <w:r>
        <w:t>Whoa. Not sure what this means. It needs MUCH more context.</w:t>
      </w:r>
    </w:p>
  </w:comment>
  <w:comment w:id="19" w:author=" " w:date="2009-05-22T12:34:00Z" w:initials="MSOffice">
    <w:p w:rsidR="00993BBE" w:rsidRDefault="00993BBE">
      <w:pPr>
        <w:pStyle w:val="CommentText"/>
      </w:pPr>
      <w:r>
        <w:rPr>
          <w:rStyle w:val="CommentReference"/>
        </w:rPr>
        <w:annotationRef/>
      </w:r>
      <w:r>
        <w:t>Remember, we need to hear your voice at the end of the paragraph…not a citation.</w:t>
      </w:r>
    </w:p>
  </w:comment>
  <w:comment w:id="20" w:author=" " w:date="2009-05-22T12:35:00Z" w:initials="MSOffice">
    <w:p w:rsidR="00993BBE" w:rsidRDefault="00993BBE">
      <w:pPr>
        <w:pStyle w:val="CommentText"/>
      </w:pPr>
      <w:r>
        <w:rPr>
          <w:rStyle w:val="CommentReference"/>
        </w:rPr>
        <w:annotationRef/>
      </w:r>
      <w:r>
        <w:t>5.2</w:t>
      </w:r>
    </w:p>
  </w:comment>
  <w:comment w:id="21" w:author=" " w:date="2009-05-22T12:35:00Z" w:initials="MSOffice">
    <w:p w:rsidR="00993BBE" w:rsidRDefault="00993BBE">
      <w:pPr>
        <w:pStyle w:val="CommentText"/>
      </w:pPr>
      <w:r>
        <w:rPr>
          <w:rStyle w:val="CommentReference"/>
        </w:rPr>
        <w:annotationRef/>
      </w:r>
      <w:r>
        <w:t>5.4</w:t>
      </w:r>
    </w:p>
  </w:comment>
  <w:comment w:id="22" w:author=" " w:date="2009-05-22T12:36:00Z" w:initials="MSOffice">
    <w:p w:rsidR="00993BBE" w:rsidRDefault="00993BBE">
      <w:pPr>
        <w:pStyle w:val="CommentText"/>
      </w:pPr>
      <w:r>
        <w:rPr>
          <w:rStyle w:val="CommentReference"/>
        </w:rPr>
        <w:annotationRef/>
      </w:r>
      <w:r>
        <w:t>OK, but how? Need to make explicit explanations of what is logos/pathos and how it is at work…in specific examples.</w:t>
      </w:r>
    </w:p>
  </w:comment>
  <w:comment w:id="23" w:author=" " w:date="2009-05-22T12:37:00Z" w:initials="MSOffice">
    <w:p w:rsidR="00993BBE" w:rsidRDefault="00993BBE">
      <w:pPr>
        <w:pStyle w:val="CommentText"/>
      </w:pPr>
      <w:r>
        <w:rPr>
          <w:rStyle w:val="CommentReference"/>
        </w:rPr>
        <w:annotationRef/>
      </w:r>
      <w:r>
        <w:sym w:font="Wingdings" w:char="F04A"/>
      </w:r>
      <w:r>
        <w:t xml:space="preserve"> good transition</w:t>
      </w:r>
    </w:p>
  </w:comment>
  <w:comment w:id="25" w:author=" " w:date="2009-05-22T12:37:00Z" w:initials="MSOffice">
    <w:p w:rsidR="00993BBE" w:rsidRDefault="00993BBE">
      <w:pPr>
        <w:pStyle w:val="CommentText"/>
      </w:pPr>
      <w:r>
        <w:rPr>
          <w:rStyle w:val="CommentReference"/>
        </w:rPr>
        <w:annotationRef/>
      </w:r>
      <w:r>
        <w:t>10.1</w:t>
      </w:r>
    </w:p>
  </w:comment>
  <w:comment w:id="28" w:author=" " w:date="2009-05-22T12:40:00Z" w:initials="MSOffice">
    <w:p w:rsidR="00993BBE" w:rsidRDefault="00993BBE">
      <w:pPr>
        <w:pStyle w:val="CommentText"/>
      </w:pPr>
      <w:r>
        <w:rPr>
          <w:rStyle w:val="CommentReference"/>
        </w:rPr>
        <w:annotationRef/>
      </w:r>
      <w:r>
        <w:t>…and mad cow disease!  (I think)</w:t>
      </w:r>
    </w:p>
  </w:comment>
  <w:comment w:id="29" w:author=" " w:date="2009-05-22T12:41:00Z" w:initials="MSOffice">
    <w:p w:rsidR="00993BBE" w:rsidRDefault="00993BBE">
      <w:pPr>
        <w:pStyle w:val="CommentText"/>
      </w:pPr>
      <w:r>
        <w:rPr>
          <w:rStyle w:val="CommentReference"/>
        </w:rPr>
        <w:annotationRef/>
      </w:r>
      <w:r>
        <w:t>Don’t just plop quotes into the text…they need introductory elements or context.</w:t>
      </w:r>
    </w:p>
  </w:comment>
  <w:comment w:id="30" w:author=" " w:date="2009-05-22T12:41:00Z" w:initials="MSOffice">
    <w:p w:rsidR="00993BBE" w:rsidRDefault="00993BBE">
      <w:pPr>
        <w:pStyle w:val="CommentText"/>
      </w:pPr>
      <w:r>
        <w:rPr>
          <w:rStyle w:val="CommentReference"/>
        </w:rPr>
        <w:annotationRef/>
      </w:r>
      <w:r>
        <w:t>because….?</w:t>
      </w:r>
    </w:p>
  </w:comment>
  <w:comment w:id="31" w:author=" " w:date="2009-05-22T13:20:00Z" w:initials="MSOffice">
    <w:p w:rsidR="004132C2" w:rsidRDefault="004132C2">
      <w:pPr>
        <w:pStyle w:val="CommentText"/>
      </w:pPr>
      <w:r>
        <w:rPr>
          <w:rStyle w:val="CommentReference"/>
        </w:rPr>
        <w:annotationRef/>
      </w:r>
      <w:r>
        <w:t>You do a nice job of summarizing the book’s argument, but you neglect analysis of the rhetoric used to create the argument. Revisit the directions to Section III.</w:t>
      </w:r>
    </w:p>
  </w:comment>
  <w:comment w:id="32" w:author=" " w:date="2009-05-22T12:44:00Z" w:initials="MSOffice">
    <w:p w:rsidR="00E07BCE" w:rsidRDefault="00E07BCE">
      <w:pPr>
        <w:pStyle w:val="CommentText"/>
      </w:pPr>
      <w:r>
        <w:rPr>
          <w:rStyle w:val="CommentReference"/>
        </w:rPr>
        <w:annotationRef/>
      </w:r>
      <w:r>
        <w:t>5.3</w:t>
      </w:r>
    </w:p>
  </w:comment>
  <w:comment w:id="33" w:author=" " w:date="2009-05-22T12:44:00Z" w:initials="MSOffice">
    <w:p w:rsidR="00E07BCE" w:rsidRDefault="00E07BCE">
      <w:pPr>
        <w:pStyle w:val="CommentText"/>
      </w:pPr>
      <w:r>
        <w:rPr>
          <w:rStyle w:val="CommentReference"/>
        </w:rPr>
        <w:annotationRef/>
      </w:r>
      <w:r>
        <w:t>see comment about end of paragrapsh</w:t>
      </w:r>
    </w:p>
  </w:comment>
  <w:comment w:id="34" w:author=" " w:date="2009-05-22T12:44:00Z" w:initials="MSOffice">
    <w:p w:rsidR="00E07BCE" w:rsidRDefault="00E07BCE">
      <w:pPr>
        <w:pStyle w:val="CommentText"/>
      </w:pPr>
      <w:r>
        <w:rPr>
          <w:rStyle w:val="CommentReference"/>
        </w:rPr>
        <w:annotationRef/>
      </w:r>
      <w:r>
        <w:t>5.4</w:t>
      </w:r>
    </w:p>
  </w:comment>
  <w:comment w:id="35" w:author=" " w:date="2009-05-22T12:45:00Z" w:initials="MSOffice">
    <w:p w:rsidR="00E07BCE" w:rsidRDefault="00E07BCE">
      <w:pPr>
        <w:pStyle w:val="CommentText"/>
      </w:pPr>
      <w:r>
        <w:rPr>
          <w:rStyle w:val="CommentReference"/>
        </w:rPr>
        <w:annotationRef/>
      </w:r>
      <w:r>
        <w:t>may need to choose your words a bit more carefully here</w:t>
      </w:r>
    </w:p>
  </w:comment>
  <w:comment w:id="36" w:author=" " w:date="2009-05-22T12:45:00Z" w:initials="MSOffice">
    <w:p w:rsidR="00E07BCE" w:rsidRDefault="00E07BCE">
      <w:pPr>
        <w:pStyle w:val="CommentText"/>
      </w:pPr>
      <w:r>
        <w:rPr>
          <w:rStyle w:val="CommentReference"/>
        </w:rPr>
        <w:annotationRef/>
      </w:r>
      <w:r>
        <w:t>plop!</w:t>
      </w:r>
    </w:p>
  </w:comment>
  <w:comment w:id="37" w:author=" " w:date="2009-05-22T12:45:00Z" w:initials="MSOffice">
    <w:p w:rsidR="00E07BCE" w:rsidRDefault="00E07BCE">
      <w:pPr>
        <w:pStyle w:val="CommentText"/>
      </w:pPr>
      <w:r>
        <w:rPr>
          <w:rStyle w:val="CommentReference"/>
        </w:rPr>
        <w:annotationRef/>
      </w:r>
      <w:r>
        <w:t>5.2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1BB7" w:rsidRDefault="00831BB7" w:rsidP="00965E6B">
      <w:pPr>
        <w:spacing w:after="0" w:line="240" w:lineRule="auto"/>
      </w:pPr>
      <w:r>
        <w:separator/>
      </w:r>
    </w:p>
  </w:endnote>
  <w:endnote w:type="continuationSeparator" w:id="1">
    <w:p w:rsidR="00831BB7" w:rsidRDefault="00831BB7" w:rsidP="00965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1BB7" w:rsidRDefault="00831BB7" w:rsidP="00965E6B">
      <w:pPr>
        <w:spacing w:after="0" w:line="240" w:lineRule="auto"/>
      </w:pPr>
      <w:r>
        <w:separator/>
      </w:r>
    </w:p>
  </w:footnote>
  <w:footnote w:type="continuationSeparator" w:id="1">
    <w:p w:rsidR="00831BB7" w:rsidRDefault="00831BB7" w:rsidP="00965E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E6B" w:rsidRDefault="00965E6B">
    <w:pPr>
      <w:pStyle w:val="Header"/>
      <w:jc w:val="right"/>
    </w:pPr>
    <w:r w:rsidRPr="00965E6B">
      <w:rPr>
        <w:rFonts w:ascii="Times New Roman" w:hAnsi="Times New Roman" w:cs="Times New Roman"/>
        <w:sz w:val="24"/>
        <w:szCs w:val="24"/>
      </w:rPr>
      <w:t>Wes</w:t>
    </w:r>
    <w:sdt>
      <w:sdtPr>
        <w:rPr>
          <w:rFonts w:ascii="Times New Roman" w:hAnsi="Times New Roman" w:cs="Times New Roman"/>
          <w:sz w:val="24"/>
          <w:szCs w:val="24"/>
        </w:rPr>
        <w:id w:val="328672641"/>
        <w:docPartObj>
          <w:docPartGallery w:val="Page Numbers (Top of Page)"/>
          <w:docPartUnique/>
        </w:docPartObj>
      </w:sdtPr>
      <w:sdtEndPr>
        <w:rPr>
          <w:rFonts w:ascii="Calibri" w:hAnsi="Calibri" w:cs="Calibri"/>
          <w:sz w:val="22"/>
          <w:szCs w:val="22"/>
        </w:rPr>
      </w:sdtEndPr>
      <w:sdtContent>
        <w:r>
          <w:rPr>
            <w:rFonts w:ascii="Times New Roman" w:hAnsi="Times New Roman" w:cs="Times New Roman"/>
            <w:sz w:val="24"/>
            <w:szCs w:val="24"/>
          </w:rPr>
          <w:t xml:space="preserve">tfall </w:t>
        </w:r>
        <w:r w:rsidR="009B3E0B" w:rsidRPr="00965E6B">
          <w:rPr>
            <w:rFonts w:ascii="Times New Roman" w:hAnsi="Times New Roman" w:cs="Times New Roman"/>
            <w:sz w:val="24"/>
            <w:szCs w:val="24"/>
          </w:rPr>
          <w:fldChar w:fldCharType="begin"/>
        </w:r>
        <w:r w:rsidRPr="00965E6B">
          <w:rPr>
            <w:rFonts w:ascii="Times New Roman" w:hAnsi="Times New Roman" w:cs="Times New Roman"/>
            <w:sz w:val="24"/>
            <w:szCs w:val="24"/>
          </w:rPr>
          <w:instrText xml:space="preserve"> PAGE   \* MERGEFORMAT </w:instrText>
        </w:r>
        <w:r w:rsidR="009B3E0B" w:rsidRPr="00965E6B">
          <w:rPr>
            <w:rFonts w:ascii="Times New Roman" w:hAnsi="Times New Roman" w:cs="Times New Roman"/>
            <w:sz w:val="24"/>
            <w:szCs w:val="24"/>
          </w:rPr>
          <w:fldChar w:fldCharType="separate"/>
        </w:r>
        <w:r w:rsidR="00564ECB">
          <w:rPr>
            <w:rFonts w:ascii="Times New Roman" w:hAnsi="Times New Roman" w:cs="Times New Roman"/>
            <w:noProof/>
            <w:sz w:val="24"/>
            <w:szCs w:val="24"/>
          </w:rPr>
          <w:t>2</w:t>
        </w:r>
        <w:r w:rsidR="009B3E0B" w:rsidRPr="00965E6B">
          <w:rPr>
            <w:rFonts w:ascii="Times New Roman" w:hAnsi="Times New Roman" w:cs="Times New Roman"/>
            <w:sz w:val="24"/>
            <w:szCs w:val="24"/>
          </w:rPr>
          <w:fldChar w:fldCharType="end"/>
        </w:r>
      </w:sdtContent>
    </w:sdt>
  </w:p>
  <w:p w:rsidR="00965E6B" w:rsidRPr="00965E6B" w:rsidRDefault="00965E6B" w:rsidP="00965E6B">
    <w:pPr>
      <w:pStyle w:val="Header"/>
      <w:jc w:val="right"/>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44AC1"/>
    <w:multiLevelType w:val="hybridMultilevel"/>
    <w:tmpl w:val="013A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3E38F3"/>
    <w:rsid w:val="00092F88"/>
    <w:rsid w:val="00143CBB"/>
    <w:rsid w:val="001B01A9"/>
    <w:rsid w:val="001C3297"/>
    <w:rsid w:val="0031619E"/>
    <w:rsid w:val="00381251"/>
    <w:rsid w:val="003A2B29"/>
    <w:rsid w:val="003A3845"/>
    <w:rsid w:val="003A7018"/>
    <w:rsid w:val="003E38F3"/>
    <w:rsid w:val="004132C2"/>
    <w:rsid w:val="004142E7"/>
    <w:rsid w:val="004503A3"/>
    <w:rsid w:val="004B7473"/>
    <w:rsid w:val="00564ECB"/>
    <w:rsid w:val="005676D6"/>
    <w:rsid w:val="00591D85"/>
    <w:rsid w:val="00604248"/>
    <w:rsid w:val="006431F9"/>
    <w:rsid w:val="007100D4"/>
    <w:rsid w:val="0076686D"/>
    <w:rsid w:val="007942E5"/>
    <w:rsid w:val="00831BB7"/>
    <w:rsid w:val="00895A04"/>
    <w:rsid w:val="009127E8"/>
    <w:rsid w:val="00965E6B"/>
    <w:rsid w:val="00993BBE"/>
    <w:rsid w:val="009A3AED"/>
    <w:rsid w:val="009B3E0B"/>
    <w:rsid w:val="009C7DED"/>
    <w:rsid w:val="00A01DEF"/>
    <w:rsid w:val="00A47D4C"/>
    <w:rsid w:val="00A75CA5"/>
    <w:rsid w:val="00B012DB"/>
    <w:rsid w:val="00B151AA"/>
    <w:rsid w:val="00B43992"/>
    <w:rsid w:val="00CE31E5"/>
    <w:rsid w:val="00DC037C"/>
    <w:rsid w:val="00DD18BC"/>
    <w:rsid w:val="00E04D9C"/>
    <w:rsid w:val="00E07BCE"/>
    <w:rsid w:val="00E27F79"/>
    <w:rsid w:val="00EB57FE"/>
    <w:rsid w:val="00F408A8"/>
    <w:rsid w:val="00FD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address"/>
  <w:smartTagType w:namespaceuri="urn:schemas-microsoft-com:office:smarttags" w:name="Street"/>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A3"/>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38F3"/>
    <w:rPr>
      <w:rFonts w:cs="Calibri"/>
    </w:rPr>
  </w:style>
  <w:style w:type="paragraph" w:styleId="Header">
    <w:name w:val="header"/>
    <w:basedOn w:val="Normal"/>
    <w:link w:val="HeaderChar"/>
    <w:uiPriority w:val="99"/>
    <w:unhideWhenUsed/>
    <w:rsid w:val="00965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E6B"/>
    <w:rPr>
      <w:rFonts w:cs="Calibri"/>
    </w:rPr>
  </w:style>
  <w:style w:type="paragraph" w:styleId="Footer">
    <w:name w:val="footer"/>
    <w:basedOn w:val="Normal"/>
    <w:link w:val="FooterChar"/>
    <w:uiPriority w:val="99"/>
    <w:semiHidden/>
    <w:unhideWhenUsed/>
    <w:rsid w:val="00965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5E6B"/>
    <w:rPr>
      <w:rFonts w:cs="Calibri"/>
    </w:rPr>
  </w:style>
  <w:style w:type="character" w:styleId="Hyperlink">
    <w:name w:val="Hyperlink"/>
    <w:basedOn w:val="DefaultParagraphFont"/>
    <w:uiPriority w:val="99"/>
    <w:unhideWhenUsed/>
    <w:rsid w:val="00B012DB"/>
    <w:rPr>
      <w:color w:val="0000FF" w:themeColor="hyperlink"/>
      <w:u w:val="single"/>
    </w:rPr>
  </w:style>
  <w:style w:type="character" w:styleId="CommentReference">
    <w:name w:val="annotation reference"/>
    <w:basedOn w:val="DefaultParagraphFont"/>
    <w:uiPriority w:val="99"/>
    <w:semiHidden/>
    <w:unhideWhenUsed/>
    <w:rsid w:val="00DD18BC"/>
    <w:rPr>
      <w:sz w:val="16"/>
      <w:szCs w:val="16"/>
    </w:rPr>
  </w:style>
  <w:style w:type="paragraph" w:styleId="CommentText">
    <w:name w:val="annotation text"/>
    <w:basedOn w:val="Normal"/>
    <w:link w:val="CommentTextChar"/>
    <w:uiPriority w:val="99"/>
    <w:semiHidden/>
    <w:unhideWhenUsed/>
    <w:rsid w:val="00DD18BC"/>
    <w:pPr>
      <w:spacing w:line="240" w:lineRule="auto"/>
    </w:pPr>
    <w:rPr>
      <w:sz w:val="20"/>
      <w:szCs w:val="20"/>
    </w:rPr>
  </w:style>
  <w:style w:type="character" w:customStyle="1" w:styleId="CommentTextChar">
    <w:name w:val="Comment Text Char"/>
    <w:basedOn w:val="DefaultParagraphFont"/>
    <w:link w:val="CommentText"/>
    <w:uiPriority w:val="99"/>
    <w:semiHidden/>
    <w:rsid w:val="00DD18BC"/>
    <w:rPr>
      <w:rFonts w:cs="Calibri"/>
      <w:sz w:val="20"/>
      <w:szCs w:val="20"/>
    </w:rPr>
  </w:style>
  <w:style w:type="paragraph" w:styleId="CommentSubject">
    <w:name w:val="annotation subject"/>
    <w:basedOn w:val="CommentText"/>
    <w:next w:val="CommentText"/>
    <w:link w:val="CommentSubjectChar"/>
    <w:uiPriority w:val="99"/>
    <w:semiHidden/>
    <w:unhideWhenUsed/>
    <w:rsid w:val="00DD18BC"/>
    <w:rPr>
      <w:b/>
      <w:bCs/>
    </w:rPr>
  </w:style>
  <w:style w:type="character" w:customStyle="1" w:styleId="CommentSubjectChar">
    <w:name w:val="Comment Subject Char"/>
    <w:basedOn w:val="CommentTextChar"/>
    <w:link w:val="CommentSubject"/>
    <w:uiPriority w:val="99"/>
    <w:semiHidden/>
    <w:rsid w:val="00DD18BC"/>
    <w:rPr>
      <w:b/>
      <w:bCs/>
    </w:rPr>
  </w:style>
  <w:style w:type="paragraph" w:styleId="BalloonText">
    <w:name w:val="Balloon Text"/>
    <w:basedOn w:val="Normal"/>
    <w:link w:val="BalloonTextChar"/>
    <w:uiPriority w:val="99"/>
    <w:semiHidden/>
    <w:unhideWhenUsed/>
    <w:rsid w:val="00DD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mmondreams.org/headlines06/0415-05.htm"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media.www.wsusignpost.com/media/storage/paper985/news/2003/10/06/Business/Mcdonalds.Offers.Healthy.Options-2107806.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cdonalds.com/" TargetMode="External"/><Relationship Id="rId5" Type="http://schemas.openxmlformats.org/officeDocument/2006/relationships/footnotes" Target="footnotes.xml"/><Relationship Id="rId15" Type="http://schemas.openxmlformats.org/officeDocument/2006/relationships/package" Target="embeddings/Microsoft_Office_Excel_Worksheet1.xlsx"/><Relationship Id="rId10" Type="http://schemas.openxmlformats.org/officeDocument/2006/relationships/hyperlink" Target="http://www.collegian.psu.edu/archive/1991/04/04-12-91tdc/04-12-91dnews-09.asp" TargetMode="External"/><Relationship Id="rId4" Type="http://schemas.openxmlformats.org/officeDocument/2006/relationships/webSettings" Target="webSettings.xml"/><Relationship Id="rId9" Type="http://schemas.openxmlformats.org/officeDocument/2006/relationships/hyperlink" Target="http://www.drury.edu/multinl/story.cfm?nlid=259&amp;id=13729"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1905</Words>
  <Characters>10862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Michael Westfall</vt:lpstr>
    </vt:vector>
  </TitlesOfParts>
  <Company/>
  <LinksUpToDate>false</LinksUpToDate>
  <CharactersWithSpaces>12742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Westfall</dc:title>
  <dc:creator>Owner</dc:creator>
  <cp:lastModifiedBy>Owner</cp:lastModifiedBy>
  <cp:revision>2</cp:revision>
  <dcterms:created xsi:type="dcterms:W3CDTF">2009-06-01T00:46:00Z</dcterms:created>
  <dcterms:modified xsi:type="dcterms:W3CDTF">2009-06-01T00:46:00Z</dcterms:modified>
</cp:coreProperties>
</file>